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695C" w:rsidRPr="007740E2" w:rsidRDefault="00641A6B" w:rsidP="00547F9C">
      <w:pPr>
        <w:pStyle w:val="Title"/>
        <w:spacing w:line="240" w:lineRule="auto"/>
        <w:rPr>
          <w:color w:val="103C88"/>
        </w:rPr>
      </w:pPr>
      <w:bookmarkStart w:id="0" w:name="_GoBack"/>
      <w:bookmarkEnd w:id="0"/>
      <w:r w:rsidRPr="007740E2">
        <w:rPr>
          <w:color w:val="103C88"/>
        </w:rPr>
        <w:t>Minutes</w:t>
      </w:r>
    </w:p>
    <w:p w:rsidR="00357BFC" w:rsidRPr="007740E2" w:rsidRDefault="00A5668F" w:rsidP="00547F9C">
      <w:pPr>
        <w:pStyle w:val="Title"/>
        <w:spacing w:line="240" w:lineRule="auto"/>
        <w:rPr>
          <w:color w:val="103C88"/>
          <w:sz w:val="48"/>
        </w:rPr>
      </w:pPr>
      <w:r>
        <w:rPr>
          <w:color w:val="103C88"/>
          <w:sz w:val="48"/>
        </w:rPr>
        <w:t>Software User Group (SUG)</w:t>
      </w:r>
    </w:p>
    <w:tbl>
      <w:tblPr>
        <w:tblW w:w="901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2"/>
        <w:gridCol w:w="2331"/>
        <w:gridCol w:w="2888"/>
        <w:gridCol w:w="1675"/>
      </w:tblGrid>
      <w:tr w:rsidR="0040695C" w:rsidRPr="00FB5FC3" w:rsidTr="001A1C76">
        <w:trPr>
          <w:trHeight w:val="402"/>
        </w:trPr>
        <w:tc>
          <w:tcPr>
            <w:tcW w:w="2122" w:type="dxa"/>
            <w:shd w:val="clear" w:color="auto" w:fill="D0CECE" w:themeFill="background2" w:themeFillShade="E6"/>
          </w:tcPr>
          <w:p w:rsidR="0040695C" w:rsidRPr="005C5B1A" w:rsidRDefault="0040695C" w:rsidP="0062153E">
            <w:pPr>
              <w:pStyle w:val="InsideTablesHeading"/>
              <w:spacing w:line="240" w:lineRule="auto"/>
            </w:pPr>
            <w:r w:rsidRPr="005C5B1A">
              <w:t>Date:</w:t>
            </w:r>
          </w:p>
        </w:tc>
        <w:tc>
          <w:tcPr>
            <w:tcW w:w="6894" w:type="dxa"/>
            <w:gridSpan w:val="3"/>
          </w:tcPr>
          <w:p w:rsidR="0040695C" w:rsidRPr="00FB5FC3" w:rsidRDefault="007905F0" w:rsidP="002814F3">
            <w:pPr>
              <w:spacing w:before="60" w:after="60" w:line="240" w:lineRule="auto"/>
            </w:pPr>
            <w:r>
              <w:t xml:space="preserve">Thursday </w:t>
            </w:r>
            <w:r w:rsidR="00B33686">
              <w:t xml:space="preserve">20 June </w:t>
            </w:r>
            <w:r w:rsidR="00EE16DA">
              <w:t>201</w:t>
            </w:r>
            <w:r w:rsidR="00D72891">
              <w:t>9</w:t>
            </w:r>
          </w:p>
        </w:tc>
      </w:tr>
      <w:tr w:rsidR="0040695C" w:rsidRPr="00FB5FC3" w:rsidTr="001A1C76">
        <w:tc>
          <w:tcPr>
            <w:tcW w:w="2122" w:type="dxa"/>
            <w:shd w:val="clear" w:color="auto" w:fill="D0CECE" w:themeFill="background2" w:themeFillShade="E6"/>
          </w:tcPr>
          <w:p w:rsidR="0040695C" w:rsidRPr="005C5B1A" w:rsidRDefault="0040695C" w:rsidP="0062153E">
            <w:pPr>
              <w:pStyle w:val="InsideTablesHeading"/>
              <w:spacing w:line="240" w:lineRule="auto"/>
            </w:pPr>
            <w:r w:rsidRPr="005C5B1A">
              <w:t>Start Time:</w:t>
            </w:r>
          </w:p>
        </w:tc>
        <w:tc>
          <w:tcPr>
            <w:tcW w:w="2331" w:type="dxa"/>
          </w:tcPr>
          <w:p w:rsidR="0040695C" w:rsidRPr="00FB5FC3" w:rsidRDefault="007905F0" w:rsidP="002814F3">
            <w:pPr>
              <w:spacing w:before="60" w:after="60" w:line="240" w:lineRule="auto"/>
            </w:pPr>
            <w:r>
              <w:t>11.</w:t>
            </w:r>
            <w:r w:rsidR="0040695C">
              <w:t>0</w:t>
            </w:r>
            <w:r w:rsidR="00B33686">
              <w:t>4</w:t>
            </w:r>
            <w:r w:rsidR="0040695C">
              <w:t xml:space="preserve"> am</w:t>
            </w:r>
          </w:p>
        </w:tc>
        <w:tc>
          <w:tcPr>
            <w:tcW w:w="2888" w:type="dxa"/>
            <w:shd w:val="clear" w:color="auto" w:fill="D0CECE" w:themeFill="background2" w:themeFillShade="E6"/>
          </w:tcPr>
          <w:p w:rsidR="0040695C" w:rsidRPr="00FB5FC3" w:rsidRDefault="0040695C" w:rsidP="0062153E">
            <w:pPr>
              <w:pStyle w:val="InsideTablesHeading"/>
              <w:spacing w:line="240" w:lineRule="auto"/>
            </w:pPr>
            <w:r w:rsidRPr="00FB5FC3">
              <w:t>Finish Time:</w:t>
            </w:r>
          </w:p>
        </w:tc>
        <w:tc>
          <w:tcPr>
            <w:tcW w:w="1675" w:type="dxa"/>
          </w:tcPr>
          <w:p w:rsidR="0040695C" w:rsidRPr="00FB5FC3" w:rsidRDefault="00A633AE" w:rsidP="00D72891">
            <w:pPr>
              <w:spacing w:before="60" w:after="60" w:line="240" w:lineRule="auto"/>
            </w:pPr>
            <w:r>
              <w:t>1</w:t>
            </w:r>
            <w:r w:rsidR="00D72891">
              <w:t>1</w:t>
            </w:r>
            <w:r>
              <w:t>.</w:t>
            </w:r>
            <w:r w:rsidR="003259EA">
              <w:t>3</w:t>
            </w:r>
            <w:r w:rsidR="00B33686">
              <w:t>5</w:t>
            </w:r>
            <w:r>
              <w:t xml:space="preserve"> </w:t>
            </w:r>
            <w:r w:rsidR="00D72891">
              <w:t>a</w:t>
            </w:r>
            <w:r w:rsidR="005B4F54">
              <w:t>m</w:t>
            </w:r>
          </w:p>
        </w:tc>
      </w:tr>
      <w:tr w:rsidR="0040695C" w:rsidRPr="00FB5FC3" w:rsidTr="001A1C76">
        <w:tc>
          <w:tcPr>
            <w:tcW w:w="2122" w:type="dxa"/>
            <w:tcBorders>
              <w:bottom w:val="single" w:sz="4" w:space="0" w:color="auto"/>
            </w:tcBorders>
            <w:shd w:val="clear" w:color="auto" w:fill="D0CECE" w:themeFill="background2" w:themeFillShade="E6"/>
          </w:tcPr>
          <w:p w:rsidR="0040695C" w:rsidRPr="005C5B1A" w:rsidRDefault="0040695C" w:rsidP="0062153E">
            <w:pPr>
              <w:pStyle w:val="InsideTablesHeading"/>
              <w:spacing w:line="240" w:lineRule="auto"/>
            </w:pPr>
            <w:r w:rsidRPr="005C5B1A">
              <w:t>Method:</w:t>
            </w:r>
          </w:p>
        </w:tc>
        <w:tc>
          <w:tcPr>
            <w:tcW w:w="6894" w:type="dxa"/>
            <w:gridSpan w:val="3"/>
            <w:tcBorders>
              <w:bottom w:val="single" w:sz="4" w:space="0" w:color="auto"/>
            </w:tcBorders>
          </w:tcPr>
          <w:p w:rsidR="0040695C" w:rsidRPr="00FB5FC3" w:rsidRDefault="00D72891" w:rsidP="00D72891">
            <w:pPr>
              <w:spacing w:before="60" w:after="60" w:line="240" w:lineRule="auto"/>
            </w:pPr>
            <w:r>
              <w:t>Zoom Meeting</w:t>
            </w:r>
          </w:p>
        </w:tc>
      </w:tr>
    </w:tbl>
    <w:p w:rsidR="0040695C" w:rsidRDefault="0040695C" w:rsidP="0040695C">
      <w:pPr>
        <w:spacing w:after="0" w:line="240" w:lineRule="auto"/>
        <w:rPr>
          <w:sz w:val="16"/>
          <w:szCs w:val="16"/>
        </w:rPr>
      </w:pPr>
    </w:p>
    <w:p w:rsidR="004411FA" w:rsidRDefault="0040695C" w:rsidP="00B33686">
      <w:pPr>
        <w:spacing w:after="0"/>
      </w:pPr>
      <w:r w:rsidRPr="00EC1CD6">
        <w:rPr>
          <w:b/>
        </w:rPr>
        <w:t>Members:</w:t>
      </w:r>
      <w:r w:rsidR="007905F0">
        <w:t xml:space="preserve"> </w:t>
      </w:r>
    </w:p>
    <w:p w:rsidR="00B33686" w:rsidRDefault="00B33686" w:rsidP="00B33686">
      <w:pPr>
        <w:spacing w:after="0"/>
        <w:rPr>
          <w:rFonts w:asciiTheme="minorHAnsi" w:hAnsiTheme="minorHAnsi" w:cs="Arial"/>
          <w:szCs w:val="24"/>
        </w:rPr>
      </w:pPr>
      <w:r>
        <w:rPr>
          <w:rFonts w:asciiTheme="minorHAnsi" w:hAnsiTheme="minorHAnsi" w:cs="Arial"/>
          <w:szCs w:val="24"/>
        </w:rPr>
        <w:t xml:space="preserve">Adam Prybyl (Vice President, Client Solutions – Momentum Healthware Inc), </w:t>
      </w:r>
    </w:p>
    <w:p w:rsidR="00B33686" w:rsidRDefault="00B33686" w:rsidP="00EE16DA">
      <w:pPr>
        <w:spacing w:after="0"/>
        <w:rPr>
          <w:rFonts w:asciiTheme="minorHAnsi" w:hAnsiTheme="minorHAnsi" w:cs="Arial"/>
          <w:szCs w:val="24"/>
        </w:rPr>
      </w:pPr>
      <w:r w:rsidRPr="004A024F">
        <w:rPr>
          <w:rFonts w:asciiTheme="minorHAnsi" w:hAnsiTheme="minorHAnsi" w:cs="Arial"/>
          <w:szCs w:val="24"/>
        </w:rPr>
        <w:t xml:space="preserve">Andrea Davidson </w:t>
      </w:r>
      <w:r w:rsidRPr="00662AAF">
        <w:rPr>
          <w:rFonts w:asciiTheme="minorHAnsi" w:hAnsiTheme="minorHAnsi" w:cs="Arial"/>
          <w:szCs w:val="24"/>
        </w:rPr>
        <w:t>(</w:t>
      </w:r>
      <w:r w:rsidRPr="00662AAF">
        <w:t>Older Persons Health Portfolio Manager</w:t>
      </w:r>
      <w:r w:rsidRPr="00662AAF">
        <w:rPr>
          <w:rFonts w:asciiTheme="minorHAnsi" w:hAnsiTheme="minorHAnsi" w:cs="Arial"/>
          <w:szCs w:val="24"/>
        </w:rPr>
        <w:t>, Canter</w:t>
      </w:r>
      <w:r w:rsidRPr="004A024F">
        <w:rPr>
          <w:rFonts w:asciiTheme="minorHAnsi" w:hAnsiTheme="minorHAnsi" w:cs="Arial"/>
          <w:szCs w:val="24"/>
        </w:rPr>
        <w:t>bury D</w:t>
      </w:r>
      <w:r>
        <w:rPr>
          <w:rFonts w:asciiTheme="minorHAnsi" w:hAnsiTheme="minorHAnsi" w:cs="Arial"/>
          <w:szCs w:val="24"/>
        </w:rPr>
        <w:t>istrict Health Board</w:t>
      </w:r>
      <w:r w:rsidRPr="004A024F">
        <w:rPr>
          <w:rFonts w:asciiTheme="minorHAnsi" w:hAnsiTheme="minorHAnsi" w:cs="Arial"/>
          <w:szCs w:val="24"/>
        </w:rPr>
        <w:t>)</w:t>
      </w:r>
    </w:p>
    <w:p w:rsidR="00B33686" w:rsidRDefault="00B33686" w:rsidP="00EE16DA">
      <w:pPr>
        <w:spacing w:after="0"/>
        <w:rPr>
          <w:rFonts w:asciiTheme="minorHAnsi" w:hAnsiTheme="minorHAnsi" w:cs="Arial"/>
          <w:szCs w:val="24"/>
        </w:rPr>
      </w:pPr>
      <w:r w:rsidRPr="002171EF">
        <w:rPr>
          <w:bCs/>
        </w:rPr>
        <w:t>Esther Bushell</w:t>
      </w:r>
      <w:r>
        <w:t xml:space="preserve"> (Senior NASC – Waitemata District Health Board Needs Assessment Service Centre),</w:t>
      </w:r>
    </w:p>
    <w:p w:rsidR="00B33686" w:rsidRDefault="00B33686" w:rsidP="00B33686">
      <w:pPr>
        <w:spacing w:after="0"/>
        <w:rPr>
          <w:rFonts w:asciiTheme="minorHAnsi" w:hAnsiTheme="minorHAnsi" w:cs="Arial"/>
          <w:szCs w:val="24"/>
        </w:rPr>
      </w:pPr>
      <w:r w:rsidRPr="004A024F">
        <w:rPr>
          <w:rFonts w:asciiTheme="minorHAnsi" w:hAnsiTheme="minorHAnsi" w:cs="Arial"/>
          <w:szCs w:val="24"/>
        </w:rPr>
        <w:t>John MacDougall (Data Analyst, N</w:t>
      </w:r>
      <w:r>
        <w:rPr>
          <w:rFonts w:asciiTheme="minorHAnsi" w:hAnsiTheme="minorHAnsi" w:cs="Arial"/>
          <w:szCs w:val="24"/>
        </w:rPr>
        <w:t>ew </w:t>
      </w:r>
      <w:r w:rsidRPr="004A024F">
        <w:rPr>
          <w:rFonts w:asciiTheme="minorHAnsi" w:hAnsiTheme="minorHAnsi" w:cs="Arial"/>
          <w:szCs w:val="24"/>
        </w:rPr>
        <w:t>Z</w:t>
      </w:r>
      <w:r>
        <w:rPr>
          <w:rFonts w:asciiTheme="minorHAnsi" w:hAnsiTheme="minorHAnsi" w:cs="Arial"/>
          <w:szCs w:val="24"/>
        </w:rPr>
        <w:t>ealand</w:t>
      </w:r>
      <w:r w:rsidRPr="004A024F">
        <w:rPr>
          <w:rFonts w:asciiTheme="minorHAnsi" w:hAnsiTheme="minorHAnsi" w:cs="Arial"/>
          <w:szCs w:val="24"/>
        </w:rPr>
        <w:t xml:space="preserve"> Aged Care Association)</w:t>
      </w:r>
      <w:r>
        <w:rPr>
          <w:rFonts w:asciiTheme="minorHAnsi" w:hAnsiTheme="minorHAnsi" w:cs="Arial"/>
          <w:szCs w:val="24"/>
        </w:rPr>
        <w:t>,</w:t>
      </w:r>
    </w:p>
    <w:p w:rsidR="00B33686" w:rsidRDefault="00B33686" w:rsidP="00B33686">
      <w:pPr>
        <w:spacing w:after="0"/>
      </w:pPr>
      <w:r>
        <w:t>Julianne Brand (General Manager, Holly Lea Village),</w:t>
      </w:r>
    </w:p>
    <w:p w:rsidR="00B43EEC" w:rsidRDefault="00B43EEC" w:rsidP="00B33686">
      <w:pPr>
        <w:spacing w:after="0"/>
        <w:rPr>
          <w:rFonts w:asciiTheme="minorHAnsi" w:hAnsiTheme="minorHAnsi" w:cs="Arial"/>
          <w:szCs w:val="24"/>
          <w:lang w:val="en" w:eastAsia="en-NZ"/>
        </w:rPr>
      </w:pPr>
      <w:r>
        <w:rPr>
          <w:rFonts w:asciiTheme="minorHAnsi" w:hAnsiTheme="minorHAnsi" w:cs="Arial"/>
          <w:szCs w:val="24"/>
        </w:rPr>
        <w:t>Lyn-Elizabeth </w:t>
      </w:r>
      <w:r w:rsidRPr="004A024F">
        <w:rPr>
          <w:rFonts w:asciiTheme="minorHAnsi" w:hAnsiTheme="minorHAnsi" w:cs="Arial"/>
          <w:szCs w:val="24"/>
        </w:rPr>
        <w:t xml:space="preserve">Schofield </w:t>
      </w:r>
      <w:r w:rsidRPr="0021044C">
        <w:rPr>
          <w:rFonts w:asciiTheme="minorHAnsi" w:hAnsiTheme="minorHAnsi" w:cs="Arial"/>
          <w:b/>
          <w:szCs w:val="24"/>
        </w:rPr>
        <w:t>Chair</w:t>
      </w:r>
      <w:r>
        <w:rPr>
          <w:rFonts w:asciiTheme="minorHAnsi" w:hAnsiTheme="minorHAnsi" w:cs="Arial"/>
          <w:szCs w:val="24"/>
        </w:rPr>
        <w:t xml:space="preserve"> </w:t>
      </w:r>
      <w:r w:rsidRPr="004A024F">
        <w:rPr>
          <w:rFonts w:asciiTheme="minorHAnsi" w:hAnsiTheme="minorHAnsi" w:cs="Arial"/>
          <w:szCs w:val="24"/>
        </w:rPr>
        <w:t xml:space="preserve">(interRAI System Clinician – interRAI </w:t>
      </w:r>
      <w:r>
        <w:rPr>
          <w:rFonts w:asciiTheme="minorHAnsi" w:hAnsiTheme="minorHAnsi" w:cs="Arial"/>
          <w:szCs w:val="24"/>
        </w:rPr>
        <w:t>Software Services</w:t>
      </w:r>
      <w:r w:rsidRPr="004A024F">
        <w:rPr>
          <w:rFonts w:asciiTheme="minorHAnsi" w:hAnsiTheme="minorHAnsi" w:cs="Arial"/>
          <w:szCs w:val="24"/>
        </w:rPr>
        <w:t>)</w:t>
      </w:r>
      <w:r>
        <w:rPr>
          <w:rFonts w:asciiTheme="minorHAnsi" w:hAnsiTheme="minorHAnsi" w:cs="Arial"/>
          <w:szCs w:val="24"/>
        </w:rPr>
        <w:t>,</w:t>
      </w:r>
    </w:p>
    <w:p w:rsidR="00B33686" w:rsidRPr="00B33686" w:rsidRDefault="00B33686" w:rsidP="00B33686">
      <w:pPr>
        <w:spacing w:after="0"/>
        <w:rPr>
          <w:rFonts w:asciiTheme="minorHAnsi" w:hAnsiTheme="minorHAnsi" w:cs="Arial"/>
          <w:szCs w:val="24"/>
          <w:lang w:val="en" w:eastAsia="en-NZ"/>
        </w:rPr>
      </w:pPr>
      <w:r>
        <w:rPr>
          <w:rFonts w:asciiTheme="minorHAnsi" w:hAnsiTheme="minorHAnsi" w:cs="Arial"/>
          <w:szCs w:val="24"/>
          <w:lang w:val="en" w:eastAsia="en-NZ"/>
        </w:rPr>
        <w:t>Lynda Wheeler (interRAI Education and Competency Manager – interRAI New Zealand)</w:t>
      </w:r>
    </w:p>
    <w:p w:rsidR="00B43EEC" w:rsidRDefault="00B43EEC" w:rsidP="00B43EEC">
      <w:pPr>
        <w:spacing w:after="0"/>
        <w:rPr>
          <w:rFonts w:asciiTheme="minorHAnsi" w:hAnsiTheme="minorHAnsi" w:cs="Arial"/>
          <w:szCs w:val="24"/>
        </w:rPr>
      </w:pPr>
      <w:r>
        <w:rPr>
          <w:rFonts w:asciiTheme="minorHAnsi" w:hAnsiTheme="minorHAnsi" w:cs="Arial"/>
          <w:szCs w:val="24"/>
        </w:rPr>
        <w:t xml:space="preserve">Peter Tang (interRAI System Clinician – interRAI Software Services), </w:t>
      </w:r>
    </w:p>
    <w:p w:rsidR="00B43EEC" w:rsidRDefault="00B43EEC" w:rsidP="00B43EEC">
      <w:pPr>
        <w:spacing w:after="0"/>
        <w:rPr>
          <w:rFonts w:asciiTheme="minorHAnsi" w:hAnsiTheme="minorHAnsi" w:cs="Arial"/>
          <w:szCs w:val="24"/>
          <w:lang w:val="en" w:eastAsia="en-NZ"/>
        </w:rPr>
      </w:pPr>
      <w:r>
        <w:rPr>
          <w:rFonts w:asciiTheme="minorHAnsi" w:hAnsiTheme="minorHAnsi" w:cs="Arial"/>
          <w:szCs w:val="24"/>
          <w:lang w:val="en" w:eastAsia="en-NZ"/>
        </w:rPr>
        <w:t xml:space="preserve">Rebecca McDowell (Analyst – interRAI Data and Analysis Team), </w:t>
      </w:r>
    </w:p>
    <w:p w:rsidR="007879DD" w:rsidRDefault="002575C3" w:rsidP="00EE16DA">
      <w:pPr>
        <w:spacing w:after="0"/>
        <w:rPr>
          <w:rFonts w:asciiTheme="minorHAnsi" w:hAnsiTheme="minorHAnsi" w:cs="Arial"/>
          <w:szCs w:val="24"/>
        </w:rPr>
      </w:pPr>
      <w:r w:rsidRPr="004A024F">
        <w:rPr>
          <w:rFonts w:asciiTheme="minorHAnsi" w:hAnsiTheme="minorHAnsi" w:cs="Arial"/>
          <w:szCs w:val="24"/>
        </w:rPr>
        <w:t xml:space="preserve">Shelley Mawhinney (interRAI System Clinician – interRAI </w:t>
      </w:r>
      <w:r>
        <w:rPr>
          <w:rFonts w:asciiTheme="minorHAnsi" w:hAnsiTheme="minorHAnsi" w:cs="Arial"/>
          <w:szCs w:val="24"/>
        </w:rPr>
        <w:t>Software Services</w:t>
      </w:r>
      <w:r w:rsidRPr="004A024F">
        <w:rPr>
          <w:rFonts w:asciiTheme="minorHAnsi" w:hAnsiTheme="minorHAnsi" w:cs="Arial"/>
          <w:szCs w:val="24"/>
        </w:rPr>
        <w:t>)</w:t>
      </w:r>
      <w:r w:rsidR="00B43EEC">
        <w:rPr>
          <w:rFonts w:asciiTheme="minorHAnsi" w:hAnsiTheme="minorHAnsi" w:cs="Arial"/>
          <w:szCs w:val="24"/>
        </w:rPr>
        <w:t>.</w:t>
      </w:r>
    </w:p>
    <w:p w:rsidR="002171EF" w:rsidRPr="00F4572A" w:rsidRDefault="002171EF" w:rsidP="00171DDB">
      <w:pPr>
        <w:spacing w:after="0"/>
        <w:rPr>
          <w:rFonts w:asciiTheme="minorHAnsi" w:hAnsiTheme="minorHAnsi" w:cs="Arial"/>
          <w:sz w:val="16"/>
          <w:szCs w:val="16"/>
          <w:lang w:val="en" w:eastAsia="en-NZ"/>
        </w:rPr>
      </w:pPr>
    </w:p>
    <w:p w:rsidR="00B43EEC" w:rsidRDefault="0040695C" w:rsidP="00171DDB">
      <w:pPr>
        <w:spacing w:after="0"/>
        <w:rPr>
          <w:rFonts w:asciiTheme="minorHAnsi" w:hAnsiTheme="minorHAnsi" w:cs="Arial"/>
          <w:szCs w:val="24"/>
        </w:rPr>
      </w:pPr>
      <w:r w:rsidRPr="00EC1CD6">
        <w:rPr>
          <w:b/>
        </w:rPr>
        <w:t>Apologies:</w:t>
      </w:r>
      <w:r w:rsidR="002575C3">
        <w:rPr>
          <w:rFonts w:asciiTheme="minorHAnsi" w:hAnsiTheme="minorHAnsi" w:cs="Arial"/>
          <w:szCs w:val="24"/>
        </w:rPr>
        <w:t xml:space="preserve"> </w:t>
      </w:r>
    </w:p>
    <w:p w:rsidR="00B43EEC" w:rsidRDefault="00B43EEC" w:rsidP="00B43EEC">
      <w:pPr>
        <w:spacing w:after="0"/>
        <w:rPr>
          <w:rFonts w:asciiTheme="minorHAnsi" w:hAnsiTheme="minorHAnsi" w:cs="Arial"/>
          <w:szCs w:val="24"/>
        </w:rPr>
      </w:pPr>
      <w:r>
        <w:rPr>
          <w:rFonts w:asciiTheme="minorHAnsi" w:hAnsiTheme="minorHAnsi" w:cs="Arial"/>
          <w:szCs w:val="24"/>
        </w:rPr>
        <w:t xml:space="preserve">Costa Karavias (Analyst, interRAI Data and Analysis Team), </w:t>
      </w:r>
    </w:p>
    <w:p w:rsidR="00B43EEC" w:rsidRDefault="00B43EEC" w:rsidP="00171DDB">
      <w:pPr>
        <w:spacing w:after="0"/>
        <w:rPr>
          <w:rFonts w:asciiTheme="minorHAnsi" w:hAnsiTheme="minorHAnsi" w:cs="Arial"/>
          <w:szCs w:val="24"/>
        </w:rPr>
      </w:pPr>
      <w:r>
        <w:rPr>
          <w:rFonts w:asciiTheme="minorHAnsi" w:hAnsiTheme="minorHAnsi" w:cs="Arial"/>
          <w:szCs w:val="24"/>
        </w:rPr>
        <w:t>D</w:t>
      </w:r>
      <w:r w:rsidRPr="004A024F">
        <w:rPr>
          <w:rFonts w:asciiTheme="minorHAnsi" w:hAnsiTheme="minorHAnsi" w:cs="Arial"/>
          <w:szCs w:val="24"/>
        </w:rPr>
        <w:t>eborah</w:t>
      </w:r>
      <w:r>
        <w:rPr>
          <w:rFonts w:asciiTheme="minorHAnsi" w:hAnsiTheme="minorHAnsi" w:cs="Arial"/>
          <w:szCs w:val="24"/>
        </w:rPr>
        <w:t xml:space="preserve"> Sullivan (Care Manager - Hawke’s</w:t>
      </w:r>
      <w:r w:rsidRPr="004A024F">
        <w:rPr>
          <w:rFonts w:asciiTheme="minorHAnsi" w:hAnsiTheme="minorHAnsi" w:cs="Arial"/>
          <w:szCs w:val="24"/>
        </w:rPr>
        <w:t xml:space="preserve"> Bay D</w:t>
      </w:r>
      <w:r>
        <w:rPr>
          <w:rFonts w:asciiTheme="minorHAnsi" w:hAnsiTheme="minorHAnsi" w:cs="Arial"/>
          <w:szCs w:val="24"/>
        </w:rPr>
        <w:t xml:space="preserve">istrict </w:t>
      </w:r>
      <w:r w:rsidRPr="004A024F">
        <w:rPr>
          <w:rFonts w:asciiTheme="minorHAnsi" w:hAnsiTheme="minorHAnsi" w:cs="Arial"/>
          <w:szCs w:val="24"/>
        </w:rPr>
        <w:t>H</w:t>
      </w:r>
      <w:r>
        <w:rPr>
          <w:rFonts w:asciiTheme="minorHAnsi" w:hAnsiTheme="minorHAnsi" w:cs="Arial"/>
          <w:szCs w:val="24"/>
        </w:rPr>
        <w:t>ealth Board</w:t>
      </w:r>
      <w:r w:rsidRPr="004A024F">
        <w:rPr>
          <w:rFonts w:asciiTheme="minorHAnsi" w:hAnsiTheme="minorHAnsi" w:cs="Arial"/>
          <w:szCs w:val="24"/>
        </w:rPr>
        <w:t xml:space="preserve"> N</w:t>
      </w:r>
      <w:r>
        <w:rPr>
          <w:rFonts w:asciiTheme="minorHAnsi" w:hAnsiTheme="minorHAnsi" w:cs="Arial"/>
          <w:szCs w:val="24"/>
        </w:rPr>
        <w:t xml:space="preserve">eeds </w:t>
      </w:r>
      <w:r w:rsidRPr="004A024F">
        <w:rPr>
          <w:rFonts w:asciiTheme="minorHAnsi" w:hAnsiTheme="minorHAnsi" w:cs="Arial"/>
          <w:szCs w:val="24"/>
        </w:rPr>
        <w:t>A</w:t>
      </w:r>
      <w:r>
        <w:rPr>
          <w:rFonts w:asciiTheme="minorHAnsi" w:hAnsiTheme="minorHAnsi" w:cs="Arial"/>
          <w:szCs w:val="24"/>
        </w:rPr>
        <w:t xml:space="preserve">ssessment </w:t>
      </w:r>
      <w:r w:rsidRPr="004A024F">
        <w:rPr>
          <w:rFonts w:asciiTheme="minorHAnsi" w:hAnsiTheme="minorHAnsi" w:cs="Arial"/>
          <w:szCs w:val="24"/>
        </w:rPr>
        <w:t>S</w:t>
      </w:r>
      <w:r>
        <w:rPr>
          <w:rFonts w:asciiTheme="minorHAnsi" w:hAnsiTheme="minorHAnsi" w:cs="Arial"/>
          <w:szCs w:val="24"/>
        </w:rPr>
        <w:t>ervice),</w:t>
      </w:r>
    </w:p>
    <w:p w:rsidR="00B43EEC" w:rsidRDefault="00B43EEC" w:rsidP="00B43EEC">
      <w:pPr>
        <w:spacing w:after="0"/>
        <w:rPr>
          <w:rFonts w:asciiTheme="minorHAnsi" w:hAnsiTheme="minorHAnsi" w:cs="Arial"/>
          <w:szCs w:val="24"/>
          <w:lang w:val="en" w:eastAsia="en-NZ"/>
        </w:rPr>
      </w:pPr>
      <w:r w:rsidRPr="004A024F">
        <w:rPr>
          <w:rFonts w:asciiTheme="minorHAnsi" w:hAnsiTheme="minorHAnsi" w:cs="Arial"/>
          <w:szCs w:val="24"/>
        </w:rPr>
        <w:t>Janice</w:t>
      </w:r>
      <w:r>
        <w:rPr>
          <w:rFonts w:asciiTheme="minorHAnsi" w:hAnsiTheme="minorHAnsi" w:cs="Arial"/>
          <w:szCs w:val="24"/>
        </w:rPr>
        <w:t> </w:t>
      </w:r>
      <w:r w:rsidRPr="004A024F">
        <w:rPr>
          <w:rFonts w:asciiTheme="minorHAnsi" w:hAnsiTheme="minorHAnsi" w:cs="Arial"/>
          <w:szCs w:val="24"/>
        </w:rPr>
        <w:t>Reuyan (I</w:t>
      </w:r>
      <w:r>
        <w:rPr>
          <w:rFonts w:asciiTheme="minorHAnsi" w:hAnsiTheme="minorHAnsi" w:cs="Arial"/>
          <w:szCs w:val="24"/>
        </w:rPr>
        <w:t xml:space="preserve">nformation and </w:t>
      </w:r>
      <w:r w:rsidRPr="004A024F">
        <w:rPr>
          <w:rFonts w:asciiTheme="minorHAnsi" w:hAnsiTheme="minorHAnsi" w:cs="Arial"/>
          <w:szCs w:val="24"/>
        </w:rPr>
        <w:t>C</w:t>
      </w:r>
      <w:r>
        <w:rPr>
          <w:rFonts w:asciiTheme="minorHAnsi" w:hAnsiTheme="minorHAnsi" w:cs="Arial"/>
          <w:szCs w:val="24"/>
        </w:rPr>
        <w:t xml:space="preserve">ommunication </w:t>
      </w:r>
      <w:r w:rsidRPr="004A024F">
        <w:rPr>
          <w:rFonts w:asciiTheme="minorHAnsi" w:hAnsiTheme="minorHAnsi" w:cs="Arial"/>
          <w:szCs w:val="24"/>
        </w:rPr>
        <w:t>T</w:t>
      </w:r>
      <w:r>
        <w:rPr>
          <w:rFonts w:asciiTheme="minorHAnsi" w:hAnsiTheme="minorHAnsi" w:cs="Arial"/>
          <w:szCs w:val="24"/>
        </w:rPr>
        <w:t>echnology</w:t>
      </w:r>
      <w:r w:rsidRPr="004A024F">
        <w:rPr>
          <w:rFonts w:asciiTheme="minorHAnsi" w:hAnsiTheme="minorHAnsi" w:cs="Arial"/>
          <w:szCs w:val="24"/>
        </w:rPr>
        <w:t xml:space="preserve"> Trainer </w:t>
      </w:r>
      <w:r>
        <w:rPr>
          <w:rFonts w:asciiTheme="minorHAnsi" w:hAnsiTheme="minorHAnsi" w:cs="Arial"/>
          <w:szCs w:val="24"/>
        </w:rPr>
        <w:t>–</w:t>
      </w:r>
      <w:r w:rsidRPr="004A024F">
        <w:rPr>
          <w:rFonts w:asciiTheme="minorHAnsi" w:hAnsiTheme="minorHAnsi" w:cs="Arial"/>
          <w:szCs w:val="24"/>
        </w:rPr>
        <w:t xml:space="preserve"> C</w:t>
      </w:r>
      <w:r>
        <w:rPr>
          <w:rFonts w:asciiTheme="minorHAnsi" w:hAnsiTheme="minorHAnsi" w:cs="Arial"/>
          <w:szCs w:val="24"/>
        </w:rPr>
        <w:t xml:space="preserve">HT Healthcare </w:t>
      </w:r>
      <w:r w:rsidRPr="004A024F">
        <w:rPr>
          <w:rFonts w:asciiTheme="minorHAnsi" w:hAnsiTheme="minorHAnsi" w:cs="Arial"/>
          <w:szCs w:val="24"/>
        </w:rPr>
        <w:t>T</w:t>
      </w:r>
      <w:r>
        <w:rPr>
          <w:rFonts w:asciiTheme="minorHAnsi" w:hAnsiTheme="minorHAnsi" w:cs="Arial"/>
          <w:szCs w:val="24"/>
        </w:rPr>
        <w:t>rust),</w:t>
      </w:r>
      <w:r>
        <w:rPr>
          <w:rFonts w:asciiTheme="minorHAnsi" w:hAnsiTheme="minorHAnsi" w:cs="Arial"/>
          <w:szCs w:val="24"/>
          <w:lang w:val="en" w:eastAsia="en-NZ"/>
        </w:rPr>
        <w:t xml:space="preserve"> </w:t>
      </w:r>
    </w:p>
    <w:p w:rsidR="00B43EEC" w:rsidRDefault="00B43EEC" w:rsidP="00B43EEC">
      <w:pPr>
        <w:spacing w:after="0"/>
        <w:rPr>
          <w:rFonts w:asciiTheme="minorHAnsi" w:hAnsiTheme="minorHAnsi" w:cs="Arial"/>
          <w:szCs w:val="24"/>
        </w:rPr>
      </w:pPr>
      <w:r w:rsidRPr="004A024F">
        <w:rPr>
          <w:rFonts w:asciiTheme="minorHAnsi" w:hAnsiTheme="minorHAnsi" w:cs="Arial"/>
          <w:szCs w:val="24"/>
        </w:rPr>
        <w:t>Margaret Thomason (N</w:t>
      </w:r>
      <w:r>
        <w:rPr>
          <w:rFonts w:asciiTheme="minorHAnsi" w:hAnsiTheme="minorHAnsi" w:cs="Arial"/>
          <w:szCs w:val="24"/>
        </w:rPr>
        <w:t xml:space="preserve">eed </w:t>
      </w:r>
      <w:r w:rsidRPr="004A024F">
        <w:rPr>
          <w:rFonts w:asciiTheme="minorHAnsi" w:hAnsiTheme="minorHAnsi" w:cs="Arial"/>
          <w:szCs w:val="24"/>
        </w:rPr>
        <w:t>A</w:t>
      </w:r>
      <w:r>
        <w:rPr>
          <w:rFonts w:asciiTheme="minorHAnsi" w:hAnsiTheme="minorHAnsi" w:cs="Arial"/>
          <w:szCs w:val="24"/>
        </w:rPr>
        <w:t xml:space="preserve">ssessment </w:t>
      </w:r>
      <w:r w:rsidRPr="004A024F">
        <w:rPr>
          <w:rFonts w:asciiTheme="minorHAnsi" w:hAnsiTheme="minorHAnsi" w:cs="Arial"/>
          <w:szCs w:val="24"/>
        </w:rPr>
        <w:t>S</w:t>
      </w:r>
      <w:r>
        <w:rPr>
          <w:rFonts w:asciiTheme="minorHAnsi" w:hAnsiTheme="minorHAnsi" w:cs="Arial"/>
          <w:szCs w:val="24"/>
        </w:rPr>
        <w:t xml:space="preserve">ervice </w:t>
      </w:r>
      <w:r w:rsidRPr="004A024F">
        <w:rPr>
          <w:rFonts w:asciiTheme="minorHAnsi" w:hAnsiTheme="minorHAnsi" w:cs="Arial"/>
          <w:szCs w:val="24"/>
        </w:rPr>
        <w:t>C</w:t>
      </w:r>
      <w:r>
        <w:rPr>
          <w:rFonts w:asciiTheme="minorHAnsi" w:hAnsiTheme="minorHAnsi" w:cs="Arial"/>
          <w:szCs w:val="24"/>
        </w:rPr>
        <w:t>entre</w:t>
      </w:r>
      <w:r w:rsidRPr="004A024F">
        <w:rPr>
          <w:rFonts w:asciiTheme="minorHAnsi" w:hAnsiTheme="minorHAnsi" w:cs="Arial"/>
          <w:szCs w:val="24"/>
        </w:rPr>
        <w:t xml:space="preserve"> Assessor – Lakes D</w:t>
      </w:r>
      <w:r>
        <w:rPr>
          <w:rFonts w:asciiTheme="minorHAnsi" w:hAnsiTheme="minorHAnsi" w:cs="Arial"/>
          <w:szCs w:val="24"/>
        </w:rPr>
        <w:t>istrict Health Board</w:t>
      </w:r>
      <w:r w:rsidRPr="004A024F">
        <w:rPr>
          <w:rFonts w:asciiTheme="minorHAnsi" w:hAnsiTheme="minorHAnsi" w:cs="Arial"/>
          <w:szCs w:val="24"/>
        </w:rPr>
        <w:t>)</w:t>
      </w:r>
      <w:r>
        <w:rPr>
          <w:rFonts w:asciiTheme="minorHAnsi" w:hAnsiTheme="minorHAnsi" w:cs="Arial"/>
          <w:szCs w:val="24"/>
        </w:rPr>
        <w:t xml:space="preserve">, </w:t>
      </w:r>
    </w:p>
    <w:p w:rsidR="00B43EEC" w:rsidRDefault="00B43EEC" w:rsidP="00B43EEC">
      <w:pPr>
        <w:spacing w:after="0"/>
        <w:rPr>
          <w:rFonts w:asciiTheme="minorHAnsi" w:hAnsiTheme="minorHAnsi" w:cs="Arial"/>
          <w:szCs w:val="24"/>
        </w:rPr>
      </w:pPr>
      <w:r>
        <w:rPr>
          <w:rFonts w:asciiTheme="minorHAnsi" w:hAnsiTheme="minorHAnsi" w:cs="Arial"/>
          <w:szCs w:val="24"/>
        </w:rPr>
        <w:t xml:space="preserve">Michelle McDonald (Lead Service Coordinator, Enliven Presbyterian Support Northern), </w:t>
      </w:r>
    </w:p>
    <w:p w:rsidR="00B43EEC" w:rsidRDefault="00B43EEC" w:rsidP="00171DDB">
      <w:pPr>
        <w:spacing w:after="0"/>
        <w:rPr>
          <w:rFonts w:asciiTheme="minorHAnsi" w:hAnsiTheme="minorHAnsi" w:cs="Arial"/>
          <w:szCs w:val="24"/>
        </w:rPr>
      </w:pPr>
      <w:r>
        <w:rPr>
          <w:rFonts w:asciiTheme="minorHAnsi" w:hAnsiTheme="minorHAnsi" w:cs="Arial"/>
          <w:szCs w:val="24"/>
        </w:rPr>
        <w:t>Pam Walker (Quality Assurance Lead, Heritage Lifecare),</w:t>
      </w:r>
    </w:p>
    <w:p w:rsidR="00B43EEC" w:rsidRDefault="005B10FC" w:rsidP="00171DDB">
      <w:pPr>
        <w:spacing w:after="0"/>
        <w:rPr>
          <w:rFonts w:asciiTheme="minorHAnsi" w:hAnsiTheme="minorHAnsi" w:cs="Arial"/>
          <w:szCs w:val="24"/>
        </w:rPr>
      </w:pPr>
      <w:r>
        <w:rPr>
          <w:rFonts w:asciiTheme="minorHAnsi" w:hAnsiTheme="minorHAnsi" w:cs="Arial"/>
          <w:szCs w:val="24"/>
        </w:rPr>
        <w:t>Terry Huntley (</w:t>
      </w:r>
      <w:r>
        <w:rPr>
          <w:rFonts w:asciiTheme="minorHAnsi" w:hAnsiTheme="minorHAnsi" w:cs="Arial"/>
          <w:szCs w:val="24"/>
          <w:lang w:val="en" w:eastAsia="en-NZ"/>
        </w:rPr>
        <w:t>interRAI Software Services Manager – interRAI Software Services),</w:t>
      </w:r>
      <w:r w:rsidR="0054164A">
        <w:rPr>
          <w:rFonts w:asciiTheme="minorHAnsi" w:hAnsiTheme="minorHAnsi" w:cs="Arial"/>
          <w:szCs w:val="24"/>
        </w:rPr>
        <w:t xml:space="preserve"> </w:t>
      </w:r>
    </w:p>
    <w:p w:rsidR="00B33686" w:rsidRDefault="0054164A" w:rsidP="00B33686">
      <w:pPr>
        <w:spacing w:after="0"/>
        <w:rPr>
          <w:rFonts w:asciiTheme="minorHAnsi" w:hAnsiTheme="minorHAnsi" w:cs="Arial"/>
          <w:szCs w:val="24"/>
        </w:rPr>
      </w:pPr>
      <w:r w:rsidRPr="004A024F">
        <w:rPr>
          <w:rFonts w:asciiTheme="minorHAnsi" w:hAnsiTheme="minorHAnsi" w:cs="Arial"/>
          <w:szCs w:val="24"/>
        </w:rPr>
        <w:t xml:space="preserve">Vickey Johnston (Clinical Lead interRAI </w:t>
      </w:r>
      <w:r>
        <w:rPr>
          <w:rFonts w:asciiTheme="minorHAnsi" w:hAnsiTheme="minorHAnsi" w:cs="Arial"/>
          <w:szCs w:val="24"/>
        </w:rPr>
        <w:t>–</w:t>
      </w:r>
      <w:r w:rsidRPr="004A024F">
        <w:rPr>
          <w:rFonts w:asciiTheme="minorHAnsi" w:hAnsiTheme="minorHAnsi" w:cs="Arial"/>
          <w:szCs w:val="24"/>
        </w:rPr>
        <w:t xml:space="preserve"> B</w:t>
      </w:r>
      <w:r>
        <w:rPr>
          <w:rFonts w:asciiTheme="minorHAnsi" w:hAnsiTheme="minorHAnsi" w:cs="Arial"/>
          <w:szCs w:val="24"/>
        </w:rPr>
        <w:t>upa New Zealand</w:t>
      </w:r>
      <w:r w:rsidRPr="004A024F">
        <w:rPr>
          <w:rFonts w:asciiTheme="minorHAnsi" w:hAnsiTheme="minorHAnsi" w:cs="Arial"/>
          <w:szCs w:val="24"/>
        </w:rPr>
        <w:t>)</w:t>
      </w:r>
      <w:r>
        <w:rPr>
          <w:rFonts w:asciiTheme="minorHAnsi" w:hAnsiTheme="minorHAnsi" w:cs="Arial"/>
          <w:szCs w:val="24"/>
        </w:rPr>
        <w:t xml:space="preserve">, </w:t>
      </w:r>
    </w:p>
    <w:p w:rsidR="00B33686" w:rsidRDefault="0080698C" w:rsidP="00B33686">
      <w:pPr>
        <w:spacing w:after="0"/>
        <w:rPr>
          <w:rFonts w:asciiTheme="minorHAnsi" w:hAnsiTheme="minorHAnsi" w:cs="Arial"/>
          <w:szCs w:val="24"/>
        </w:rPr>
      </w:pPr>
      <w:r>
        <w:rPr>
          <w:rFonts w:asciiTheme="minorHAnsi" w:hAnsiTheme="minorHAnsi" w:cs="Arial"/>
          <w:szCs w:val="24"/>
        </w:rPr>
        <w:t>Vanessa </w:t>
      </w:r>
      <w:r w:rsidR="00D86329">
        <w:rPr>
          <w:rFonts w:asciiTheme="minorHAnsi" w:hAnsiTheme="minorHAnsi" w:cs="Arial"/>
          <w:szCs w:val="24"/>
        </w:rPr>
        <w:t>Pullen (Programme Manager – Health of Older People, Healthcare NZ Community Health)</w:t>
      </w:r>
      <w:r w:rsidR="00B43EEC">
        <w:rPr>
          <w:rFonts w:asciiTheme="minorHAnsi" w:hAnsiTheme="minorHAnsi" w:cs="Arial"/>
          <w:szCs w:val="24"/>
        </w:rPr>
        <w:t>.</w:t>
      </w:r>
      <w:r w:rsidR="002814F3">
        <w:rPr>
          <w:rFonts w:asciiTheme="minorHAnsi" w:hAnsiTheme="minorHAnsi" w:cs="Arial"/>
          <w:szCs w:val="24"/>
        </w:rPr>
        <w:t xml:space="preserve"> </w:t>
      </w:r>
    </w:p>
    <w:p w:rsidR="003546CF" w:rsidRPr="002C0AFF" w:rsidRDefault="003546CF" w:rsidP="002B7FF4">
      <w:pPr>
        <w:spacing w:after="0" w:line="240" w:lineRule="auto"/>
        <w:rPr>
          <w:rFonts w:asciiTheme="minorHAnsi" w:hAnsiTheme="minorHAnsi" w:cs="Arial"/>
          <w:sz w:val="16"/>
          <w:szCs w:val="16"/>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2268"/>
        <w:gridCol w:w="142"/>
        <w:gridCol w:w="1417"/>
      </w:tblGrid>
      <w:tr w:rsidR="0040695C" w:rsidRPr="00B44045" w:rsidTr="00885F43">
        <w:tc>
          <w:tcPr>
            <w:tcW w:w="9072" w:type="dxa"/>
            <w:gridSpan w:val="4"/>
            <w:shd w:val="clear" w:color="auto" w:fill="D0CECE" w:themeFill="background2" w:themeFillShade="E6"/>
          </w:tcPr>
          <w:p w:rsidR="0040695C" w:rsidRPr="00B44045" w:rsidRDefault="0040695C" w:rsidP="002C0AFF">
            <w:pPr>
              <w:spacing w:after="0" w:line="240" w:lineRule="auto"/>
              <w:rPr>
                <w:rFonts w:asciiTheme="minorHAnsi" w:hAnsiTheme="minorHAnsi" w:cs="Calibri"/>
                <w:b/>
              </w:rPr>
            </w:pPr>
            <w:r w:rsidRPr="00B44045">
              <w:rPr>
                <w:rFonts w:asciiTheme="minorHAnsi" w:hAnsiTheme="minorHAnsi" w:cs="Calibri"/>
                <w:b/>
              </w:rPr>
              <w:t>01</w:t>
            </w:r>
            <w:r w:rsidRPr="00B44045">
              <w:rPr>
                <w:rFonts w:asciiTheme="minorHAnsi" w:hAnsiTheme="minorHAnsi" w:cs="Calibri"/>
                <w:b/>
              </w:rPr>
              <w:tab/>
              <w:t>Welcome</w:t>
            </w:r>
          </w:p>
        </w:tc>
      </w:tr>
      <w:tr w:rsidR="0040695C" w:rsidRPr="00B44045" w:rsidTr="00885F43">
        <w:tc>
          <w:tcPr>
            <w:tcW w:w="9072" w:type="dxa"/>
            <w:gridSpan w:val="4"/>
            <w:tcBorders>
              <w:bottom w:val="single" w:sz="4" w:space="0" w:color="auto"/>
            </w:tcBorders>
            <w:shd w:val="clear" w:color="auto" w:fill="FFFFFF"/>
          </w:tcPr>
          <w:p w:rsidR="002C0AFF" w:rsidRPr="00B44045" w:rsidRDefault="002C0AFF" w:rsidP="002C0AFF">
            <w:pPr>
              <w:spacing w:after="0" w:line="240" w:lineRule="auto"/>
              <w:rPr>
                <w:rFonts w:asciiTheme="minorHAnsi" w:hAnsiTheme="minorHAnsi" w:cs="Calibri"/>
              </w:rPr>
            </w:pPr>
          </w:p>
          <w:p w:rsidR="001006C0" w:rsidRDefault="0021044C" w:rsidP="00F72063">
            <w:pPr>
              <w:spacing w:after="0" w:line="240" w:lineRule="auto"/>
              <w:rPr>
                <w:rFonts w:asciiTheme="minorHAnsi" w:hAnsiTheme="minorHAnsi" w:cs="Calibri"/>
              </w:rPr>
            </w:pPr>
            <w:r w:rsidRPr="00B44045">
              <w:rPr>
                <w:rFonts w:asciiTheme="minorHAnsi" w:hAnsiTheme="minorHAnsi" w:cs="Calibri"/>
              </w:rPr>
              <w:t>At 11.0</w:t>
            </w:r>
            <w:r w:rsidR="002F1326">
              <w:rPr>
                <w:rFonts w:asciiTheme="minorHAnsi" w:hAnsiTheme="minorHAnsi" w:cs="Calibri"/>
              </w:rPr>
              <w:t>4</w:t>
            </w:r>
            <w:r w:rsidRPr="00B44045">
              <w:rPr>
                <w:rFonts w:asciiTheme="minorHAnsi" w:hAnsiTheme="minorHAnsi" w:cs="Calibri"/>
              </w:rPr>
              <w:t xml:space="preserve"> am t</w:t>
            </w:r>
            <w:r w:rsidR="0040695C" w:rsidRPr="00B44045">
              <w:rPr>
                <w:rFonts w:asciiTheme="minorHAnsi" w:hAnsiTheme="minorHAnsi" w:cs="Calibri"/>
              </w:rPr>
              <w:t>he Chair</w:t>
            </w:r>
            <w:r w:rsidR="00A602BC" w:rsidRPr="00B44045">
              <w:rPr>
                <w:rFonts w:asciiTheme="minorHAnsi" w:hAnsiTheme="minorHAnsi" w:cs="Calibri"/>
              </w:rPr>
              <w:t xml:space="preserve"> </w:t>
            </w:r>
            <w:r w:rsidR="0040695C" w:rsidRPr="00B44045">
              <w:rPr>
                <w:rFonts w:asciiTheme="minorHAnsi" w:hAnsiTheme="minorHAnsi" w:cs="Calibri"/>
              </w:rPr>
              <w:t xml:space="preserve">opened the </w:t>
            </w:r>
            <w:r w:rsidR="00D86329" w:rsidRPr="00B44045">
              <w:rPr>
                <w:rFonts w:asciiTheme="minorHAnsi" w:hAnsiTheme="minorHAnsi" w:cs="Calibri"/>
              </w:rPr>
              <w:t xml:space="preserve">meeting </w:t>
            </w:r>
            <w:r w:rsidR="0040695C" w:rsidRPr="00B44045">
              <w:rPr>
                <w:rFonts w:asciiTheme="minorHAnsi" w:hAnsiTheme="minorHAnsi" w:cs="Calibri"/>
              </w:rPr>
              <w:t>and</w:t>
            </w:r>
            <w:r w:rsidR="001006C0">
              <w:rPr>
                <w:rFonts w:asciiTheme="minorHAnsi" w:hAnsiTheme="minorHAnsi" w:cs="Calibri"/>
              </w:rPr>
              <w:t xml:space="preserve"> welcomed </w:t>
            </w:r>
            <w:r w:rsidR="004411FA">
              <w:rPr>
                <w:rFonts w:asciiTheme="minorHAnsi" w:hAnsiTheme="minorHAnsi" w:cs="Calibri"/>
              </w:rPr>
              <w:t>all</w:t>
            </w:r>
            <w:r w:rsidR="006B0959">
              <w:rPr>
                <w:rFonts w:asciiTheme="minorHAnsi" w:hAnsiTheme="minorHAnsi" w:cs="Calibri"/>
              </w:rPr>
              <w:t xml:space="preserve"> and </w:t>
            </w:r>
            <w:r w:rsidR="002F1326">
              <w:rPr>
                <w:rFonts w:asciiTheme="minorHAnsi" w:hAnsiTheme="minorHAnsi" w:cs="Calibri"/>
              </w:rPr>
              <w:t xml:space="preserve">the two new members Julianne Brand and Pam Walker. </w:t>
            </w:r>
          </w:p>
          <w:p w:rsidR="00A00F55" w:rsidRDefault="00A00F55" w:rsidP="00F72063">
            <w:pPr>
              <w:spacing w:after="0" w:line="240" w:lineRule="auto"/>
              <w:rPr>
                <w:rFonts w:asciiTheme="minorHAnsi" w:hAnsiTheme="minorHAnsi" w:cs="Calibri"/>
              </w:rPr>
            </w:pPr>
          </w:p>
          <w:p w:rsidR="00F72063" w:rsidRPr="00B44045" w:rsidRDefault="00D86329" w:rsidP="00D86329">
            <w:pPr>
              <w:spacing w:after="0" w:line="240" w:lineRule="auto"/>
              <w:rPr>
                <w:rFonts w:asciiTheme="minorHAnsi" w:hAnsiTheme="minorHAnsi" w:cs="Calibri"/>
              </w:rPr>
            </w:pPr>
            <w:r w:rsidRPr="00B44045">
              <w:rPr>
                <w:rFonts w:asciiTheme="minorHAnsi" w:hAnsiTheme="minorHAnsi" w:cs="Calibri"/>
              </w:rPr>
              <w:t>A</w:t>
            </w:r>
            <w:r w:rsidR="007905F0" w:rsidRPr="00B44045">
              <w:rPr>
                <w:rFonts w:asciiTheme="minorHAnsi" w:hAnsiTheme="minorHAnsi" w:cs="Calibri"/>
              </w:rPr>
              <w:t>pologies were noted</w:t>
            </w:r>
            <w:r w:rsidR="0040695C" w:rsidRPr="00B44045">
              <w:rPr>
                <w:rFonts w:asciiTheme="minorHAnsi" w:hAnsiTheme="minorHAnsi" w:cs="Calibri"/>
              </w:rPr>
              <w:t>.</w:t>
            </w:r>
            <w:r w:rsidR="00AD3F7F" w:rsidRPr="00B44045">
              <w:rPr>
                <w:rFonts w:asciiTheme="minorHAnsi" w:hAnsiTheme="minorHAnsi" w:cs="Calibri"/>
              </w:rPr>
              <w:t xml:space="preserve"> </w:t>
            </w:r>
          </w:p>
          <w:p w:rsidR="002814F3" w:rsidRPr="00B44045" w:rsidRDefault="002814F3" w:rsidP="00D86329">
            <w:pPr>
              <w:spacing w:after="0" w:line="240" w:lineRule="auto"/>
              <w:rPr>
                <w:rFonts w:asciiTheme="minorHAnsi" w:hAnsiTheme="minorHAnsi" w:cs="Calibri"/>
                <w:b/>
              </w:rPr>
            </w:pPr>
          </w:p>
        </w:tc>
      </w:tr>
      <w:tr w:rsidR="004E4FAE" w:rsidRPr="00B44045" w:rsidTr="00885F43">
        <w:tc>
          <w:tcPr>
            <w:tcW w:w="9072" w:type="dxa"/>
            <w:gridSpan w:val="4"/>
            <w:tcBorders>
              <w:bottom w:val="single" w:sz="4" w:space="0" w:color="auto"/>
            </w:tcBorders>
            <w:shd w:val="clear" w:color="auto" w:fill="D9D9D9" w:themeFill="background1" w:themeFillShade="D9"/>
          </w:tcPr>
          <w:p w:rsidR="004E4FAE" w:rsidRPr="00B44045" w:rsidRDefault="004E4FAE" w:rsidP="004E4FAE">
            <w:pPr>
              <w:spacing w:after="0" w:line="240" w:lineRule="auto"/>
              <w:rPr>
                <w:rFonts w:asciiTheme="minorHAnsi" w:hAnsiTheme="minorHAnsi" w:cs="Calibri"/>
                <w:b/>
              </w:rPr>
            </w:pPr>
            <w:r>
              <w:rPr>
                <w:rFonts w:asciiTheme="minorHAnsi" w:hAnsiTheme="minorHAnsi" w:cs="Calibri"/>
                <w:b/>
              </w:rPr>
              <w:t>02</w:t>
            </w:r>
            <w:r>
              <w:rPr>
                <w:rFonts w:asciiTheme="minorHAnsi" w:hAnsiTheme="minorHAnsi" w:cs="Calibri"/>
                <w:b/>
              </w:rPr>
              <w:tab/>
              <w:t>Confirmation of Minutes</w:t>
            </w:r>
          </w:p>
        </w:tc>
      </w:tr>
      <w:tr w:rsidR="004E4FAE" w:rsidRPr="00B44045" w:rsidTr="00885F43">
        <w:tc>
          <w:tcPr>
            <w:tcW w:w="9072" w:type="dxa"/>
            <w:gridSpan w:val="4"/>
            <w:tcBorders>
              <w:bottom w:val="single" w:sz="4" w:space="0" w:color="auto"/>
            </w:tcBorders>
            <w:shd w:val="clear" w:color="auto" w:fill="FFFFFF"/>
          </w:tcPr>
          <w:p w:rsidR="004E4FAE" w:rsidRPr="00B44045" w:rsidRDefault="004E4FAE" w:rsidP="004E4FAE">
            <w:pPr>
              <w:spacing w:after="0" w:line="240" w:lineRule="auto"/>
              <w:rPr>
                <w:rFonts w:asciiTheme="minorHAnsi" w:hAnsiTheme="minorHAnsi" w:cs="Calibri"/>
                <w:b/>
              </w:rPr>
            </w:pPr>
          </w:p>
          <w:p w:rsidR="004E4FAE" w:rsidRPr="00B44045" w:rsidRDefault="004E4FAE" w:rsidP="004E4FAE">
            <w:pPr>
              <w:spacing w:after="0" w:line="240" w:lineRule="auto"/>
              <w:rPr>
                <w:rFonts w:asciiTheme="minorHAnsi" w:hAnsiTheme="minorHAnsi" w:cs="Calibri"/>
                <w:b/>
              </w:rPr>
            </w:pPr>
            <w:r w:rsidRPr="00B44045">
              <w:rPr>
                <w:rFonts w:asciiTheme="minorHAnsi" w:hAnsiTheme="minorHAnsi" w:cs="Calibri"/>
                <w:b/>
              </w:rPr>
              <w:t xml:space="preserve">2.1 </w:t>
            </w:r>
            <w:r w:rsidRPr="00B44045">
              <w:rPr>
                <w:rFonts w:asciiTheme="minorHAnsi" w:hAnsiTheme="minorHAnsi" w:cs="Calibri"/>
                <w:b/>
              </w:rPr>
              <w:tab/>
              <w:t>Confirmation of Minutes</w:t>
            </w:r>
          </w:p>
          <w:p w:rsidR="004E4FAE" w:rsidRPr="00B44045" w:rsidRDefault="004E4FAE" w:rsidP="004E4FAE">
            <w:pPr>
              <w:spacing w:after="0" w:line="240" w:lineRule="auto"/>
              <w:rPr>
                <w:rFonts w:asciiTheme="minorHAnsi" w:hAnsiTheme="minorHAnsi" w:cs="Calibri"/>
              </w:rPr>
            </w:pPr>
            <w:r w:rsidRPr="00B44045">
              <w:rPr>
                <w:rFonts w:asciiTheme="minorHAnsi" w:hAnsiTheme="minorHAnsi" w:cs="Calibri"/>
              </w:rPr>
              <w:t xml:space="preserve">The minutes of the meeting held on </w:t>
            </w:r>
            <w:r w:rsidR="004C1A5A">
              <w:rPr>
                <w:rFonts w:asciiTheme="minorHAnsi" w:hAnsiTheme="minorHAnsi" w:cs="Calibri"/>
              </w:rPr>
              <w:t>1</w:t>
            </w:r>
            <w:r w:rsidR="002F1326">
              <w:rPr>
                <w:rFonts w:asciiTheme="minorHAnsi" w:hAnsiTheme="minorHAnsi" w:cs="Calibri"/>
              </w:rPr>
              <w:t>6</w:t>
            </w:r>
            <w:r w:rsidR="004C1A5A">
              <w:rPr>
                <w:rFonts w:asciiTheme="minorHAnsi" w:hAnsiTheme="minorHAnsi" w:cs="Calibri"/>
              </w:rPr>
              <w:t xml:space="preserve"> </w:t>
            </w:r>
            <w:r w:rsidR="002F1326">
              <w:rPr>
                <w:rFonts w:asciiTheme="minorHAnsi" w:hAnsiTheme="minorHAnsi" w:cs="Calibri"/>
              </w:rPr>
              <w:t xml:space="preserve">May </w:t>
            </w:r>
            <w:r w:rsidRPr="00B44045">
              <w:rPr>
                <w:rFonts w:asciiTheme="minorHAnsi" w:hAnsiTheme="minorHAnsi" w:cs="Calibri"/>
              </w:rPr>
              <w:t>201</w:t>
            </w:r>
            <w:r w:rsidR="002814F3">
              <w:rPr>
                <w:rFonts w:asciiTheme="minorHAnsi" w:hAnsiTheme="minorHAnsi" w:cs="Calibri"/>
              </w:rPr>
              <w:t>9</w:t>
            </w:r>
            <w:r w:rsidRPr="00B44045">
              <w:rPr>
                <w:rFonts w:asciiTheme="minorHAnsi" w:hAnsiTheme="minorHAnsi" w:cs="Calibri"/>
              </w:rPr>
              <w:t xml:space="preserve"> were confirmed as a true and accurate record. A copy of the minutes will be forwarded to </w:t>
            </w:r>
            <w:r w:rsidR="004C1A5A">
              <w:rPr>
                <w:rFonts w:asciiTheme="minorHAnsi" w:hAnsiTheme="minorHAnsi" w:cs="Calibri"/>
              </w:rPr>
              <w:t xml:space="preserve">Uli </w:t>
            </w:r>
            <w:r w:rsidR="00B7384F">
              <w:rPr>
                <w:rFonts w:asciiTheme="minorHAnsi" w:hAnsiTheme="minorHAnsi" w:cs="Calibri"/>
              </w:rPr>
              <w:t>Anderson</w:t>
            </w:r>
            <w:r w:rsidRPr="00B44045">
              <w:rPr>
                <w:rFonts w:asciiTheme="minorHAnsi" w:hAnsiTheme="minorHAnsi" w:cs="Calibri"/>
              </w:rPr>
              <w:t>, the interRAI Senior Communications and Engagement Advisor to upload to the interRAI website.</w:t>
            </w:r>
          </w:p>
          <w:p w:rsidR="004E4FAE" w:rsidRPr="00B44045" w:rsidRDefault="004E4FAE" w:rsidP="004E4FAE">
            <w:pPr>
              <w:spacing w:after="0" w:line="240" w:lineRule="auto"/>
              <w:rPr>
                <w:rFonts w:asciiTheme="minorHAnsi" w:hAnsiTheme="minorHAnsi" w:cs="Calibri"/>
                <w:i/>
              </w:rPr>
            </w:pPr>
          </w:p>
          <w:p w:rsidR="002F1326" w:rsidRPr="002F1326" w:rsidRDefault="004E4FAE" w:rsidP="004E4FAE">
            <w:pPr>
              <w:spacing w:after="0" w:line="240" w:lineRule="auto"/>
              <w:rPr>
                <w:rFonts w:asciiTheme="minorHAnsi" w:hAnsiTheme="minorHAnsi" w:cs="Calibri"/>
                <w:i/>
              </w:rPr>
            </w:pPr>
            <w:r w:rsidRPr="00B44045">
              <w:rPr>
                <w:rFonts w:asciiTheme="minorHAnsi" w:hAnsiTheme="minorHAnsi" w:cs="Calibri"/>
                <w:i/>
              </w:rPr>
              <w:t>Moved:</w:t>
            </w:r>
            <w:r w:rsidRPr="00B44045">
              <w:rPr>
                <w:rFonts w:asciiTheme="minorHAnsi" w:hAnsiTheme="minorHAnsi" w:cs="Calibri"/>
                <w:i/>
              </w:rPr>
              <w:tab/>
            </w:r>
            <w:r w:rsidRPr="00B44045">
              <w:rPr>
                <w:rFonts w:asciiTheme="minorHAnsi" w:hAnsiTheme="minorHAnsi" w:cs="Calibri"/>
                <w:i/>
              </w:rPr>
              <w:tab/>
            </w:r>
            <w:r w:rsidR="004C1A5A">
              <w:rPr>
                <w:rFonts w:asciiTheme="minorHAnsi" w:hAnsiTheme="minorHAnsi" w:cs="Calibri"/>
                <w:i/>
              </w:rPr>
              <w:t>Adam Prybyl</w:t>
            </w:r>
            <w:r w:rsidRPr="00B44045">
              <w:rPr>
                <w:rFonts w:asciiTheme="minorHAnsi" w:hAnsiTheme="minorHAnsi" w:cs="Calibri"/>
                <w:i/>
              </w:rPr>
              <w:tab/>
            </w:r>
            <w:r w:rsidRPr="00B44045">
              <w:rPr>
                <w:rFonts w:asciiTheme="minorHAnsi" w:hAnsiTheme="minorHAnsi" w:cs="Calibri"/>
                <w:i/>
              </w:rPr>
              <w:tab/>
              <w:t>Seconded:</w:t>
            </w:r>
            <w:r w:rsidRPr="00B44045">
              <w:rPr>
                <w:rFonts w:asciiTheme="minorHAnsi" w:hAnsiTheme="minorHAnsi" w:cs="Calibri"/>
                <w:i/>
              </w:rPr>
              <w:tab/>
            </w:r>
            <w:r w:rsidR="00305121">
              <w:rPr>
                <w:rFonts w:asciiTheme="minorHAnsi" w:hAnsiTheme="minorHAnsi" w:cs="Calibri"/>
                <w:i/>
              </w:rPr>
              <w:t>Peter Tang</w:t>
            </w:r>
            <w:del w:id="1" w:author="Shelley Mawhinney" w:date="2019-07-15T09:02:00Z">
              <w:r w:rsidR="004C1A5A" w:rsidDel="00305121">
                <w:rPr>
                  <w:rFonts w:asciiTheme="minorHAnsi" w:hAnsiTheme="minorHAnsi" w:cs="Calibri"/>
                  <w:i/>
                </w:rPr>
                <w:delText xml:space="preserve"> </w:delText>
              </w:r>
            </w:del>
          </w:p>
          <w:p w:rsidR="007879DD" w:rsidRPr="00B44045" w:rsidRDefault="007879DD" w:rsidP="004E4FAE">
            <w:pPr>
              <w:spacing w:after="0" w:line="240" w:lineRule="auto"/>
              <w:rPr>
                <w:rFonts w:asciiTheme="minorHAnsi" w:hAnsiTheme="minorHAnsi" w:cs="Calibri"/>
              </w:rPr>
            </w:pPr>
          </w:p>
          <w:p w:rsidR="004E4FAE" w:rsidRPr="00B44045" w:rsidRDefault="004E4FAE" w:rsidP="004E4FAE">
            <w:pPr>
              <w:spacing w:after="0" w:line="240" w:lineRule="auto"/>
              <w:rPr>
                <w:rFonts w:asciiTheme="minorHAnsi" w:hAnsiTheme="minorHAnsi" w:cs="Calibri"/>
                <w:b/>
              </w:rPr>
            </w:pPr>
            <w:r w:rsidRPr="00B44045">
              <w:rPr>
                <w:rFonts w:asciiTheme="minorHAnsi" w:hAnsiTheme="minorHAnsi" w:cs="Calibri"/>
                <w:b/>
              </w:rPr>
              <w:t>2.2</w:t>
            </w:r>
            <w:r w:rsidRPr="00B44045">
              <w:rPr>
                <w:rFonts w:asciiTheme="minorHAnsi" w:hAnsiTheme="minorHAnsi" w:cs="Calibri"/>
                <w:b/>
              </w:rPr>
              <w:tab/>
              <w:t>Matters arising</w:t>
            </w:r>
          </w:p>
          <w:p w:rsidR="00A00F55" w:rsidRDefault="004E4FAE" w:rsidP="004E4FAE">
            <w:pPr>
              <w:spacing w:after="0" w:line="240" w:lineRule="auto"/>
              <w:rPr>
                <w:rFonts w:asciiTheme="minorHAnsi" w:hAnsiTheme="minorHAnsi" w:cs="Calibri"/>
              </w:rPr>
            </w:pPr>
            <w:r w:rsidRPr="00B44045">
              <w:rPr>
                <w:rFonts w:asciiTheme="minorHAnsi" w:hAnsiTheme="minorHAnsi" w:cs="Calibri"/>
              </w:rPr>
              <w:t>Actions will be reviewed as part of ‘Items to Consider’.</w:t>
            </w:r>
          </w:p>
          <w:p w:rsidR="00A00F55" w:rsidRPr="00B44045" w:rsidRDefault="00A00F55" w:rsidP="004E4FAE">
            <w:pPr>
              <w:spacing w:after="0" w:line="240" w:lineRule="auto"/>
              <w:rPr>
                <w:rFonts w:asciiTheme="minorHAnsi" w:hAnsiTheme="minorHAnsi" w:cs="Calibri"/>
              </w:rPr>
            </w:pPr>
          </w:p>
        </w:tc>
      </w:tr>
      <w:tr w:rsidR="004E4FAE" w:rsidRPr="00B44045" w:rsidTr="00885F43">
        <w:tc>
          <w:tcPr>
            <w:tcW w:w="5245" w:type="dxa"/>
            <w:tcBorders>
              <w:bottom w:val="single" w:sz="4" w:space="0" w:color="auto"/>
            </w:tcBorders>
            <w:shd w:val="clear" w:color="auto" w:fill="D9D9D9" w:themeFill="background1" w:themeFillShade="D9"/>
          </w:tcPr>
          <w:p w:rsidR="004E4FAE" w:rsidRPr="00B44045" w:rsidRDefault="004E4FAE" w:rsidP="004E4FAE">
            <w:pPr>
              <w:spacing w:after="0" w:line="240" w:lineRule="auto"/>
              <w:rPr>
                <w:rFonts w:asciiTheme="minorHAnsi" w:hAnsiTheme="minorHAnsi" w:cs="Calibri"/>
                <w:b/>
              </w:rPr>
            </w:pPr>
            <w:r w:rsidRPr="00B44045">
              <w:rPr>
                <w:rFonts w:asciiTheme="minorHAnsi" w:hAnsiTheme="minorHAnsi" w:cs="Calibri"/>
                <w:b/>
              </w:rPr>
              <w:lastRenderedPageBreak/>
              <w:t>Action Items</w:t>
            </w:r>
          </w:p>
        </w:tc>
        <w:tc>
          <w:tcPr>
            <w:tcW w:w="2410" w:type="dxa"/>
            <w:gridSpan w:val="2"/>
            <w:tcBorders>
              <w:bottom w:val="single" w:sz="4" w:space="0" w:color="auto"/>
            </w:tcBorders>
            <w:shd w:val="clear" w:color="auto" w:fill="D9D9D9" w:themeFill="background1" w:themeFillShade="D9"/>
          </w:tcPr>
          <w:p w:rsidR="004E4FAE" w:rsidRPr="00B44045" w:rsidRDefault="004E4FAE" w:rsidP="004E4FAE">
            <w:pPr>
              <w:spacing w:after="0" w:line="240" w:lineRule="auto"/>
              <w:rPr>
                <w:rFonts w:asciiTheme="minorHAnsi" w:hAnsiTheme="minorHAnsi" w:cs="Calibri"/>
                <w:b/>
              </w:rPr>
            </w:pPr>
            <w:r w:rsidRPr="00B44045">
              <w:rPr>
                <w:rFonts w:asciiTheme="minorHAnsi" w:hAnsiTheme="minorHAnsi" w:cs="Calibri"/>
                <w:b/>
              </w:rPr>
              <w:t>Person Responsible</w:t>
            </w:r>
          </w:p>
        </w:tc>
        <w:tc>
          <w:tcPr>
            <w:tcW w:w="1417" w:type="dxa"/>
            <w:tcBorders>
              <w:bottom w:val="single" w:sz="4" w:space="0" w:color="auto"/>
            </w:tcBorders>
            <w:shd w:val="clear" w:color="auto" w:fill="D9D9D9" w:themeFill="background1" w:themeFillShade="D9"/>
          </w:tcPr>
          <w:p w:rsidR="004E4FAE" w:rsidRPr="00B44045" w:rsidRDefault="004E4FAE" w:rsidP="004E4FAE">
            <w:pPr>
              <w:spacing w:after="0" w:line="240" w:lineRule="auto"/>
              <w:rPr>
                <w:rFonts w:asciiTheme="minorHAnsi" w:hAnsiTheme="minorHAnsi" w:cs="Calibri"/>
                <w:b/>
              </w:rPr>
            </w:pPr>
            <w:r w:rsidRPr="00B44045">
              <w:rPr>
                <w:rFonts w:asciiTheme="minorHAnsi" w:hAnsiTheme="minorHAnsi" w:cs="Calibri"/>
                <w:b/>
              </w:rPr>
              <w:t>Deadlines</w:t>
            </w:r>
          </w:p>
        </w:tc>
      </w:tr>
      <w:tr w:rsidR="00BF4440" w:rsidRPr="00B44045" w:rsidTr="00885F43">
        <w:tc>
          <w:tcPr>
            <w:tcW w:w="5245" w:type="dxa"/>
            <w:tcBorders>
              <w:bottom w:val="single" w:sz="4" w:space="0" w:color="auto"/>
            </w:tcBorders>
            <w:shd w:val="clear" w:color="auto" w:fill="FFFFFF" w:themeFill="background1"/>
          </w:tcPr>
          <w:p w:rsidR="00BF4440" w:rsidRPr="00B44045" w:rsidRDefault="00BF4440" w:rsidP="00BF4440">
            <w:pPr>
              <w:spacing w:after="0" w:line="240" w:lineRule="auto"/>
              <w:rPr>
                <w:rFonts w:asciiTheme="minorHAnsi" w:hAnsiTheme="minorHAnsi" w:cs="Calibri"/>
              </w:rPr>
            </w:pPr>
            <w:r w:rsidRPr="00B44045">
              <w:rPr>
                <w:rFonts w:asciiTheme="minorHAnsi" w:hAnsiTheme="minorHAnsi" w:cs="Calibri"/>
                <w:b/>
              </w:rPr>
              <w:t>0</w:t>
            </w:r>
            <w:r>
              <w:rPr>
                <w:rFonts w:asciiTheme="minorHAnsi" w:hAnsiTheme="minorHAnsi" w:cs="Calibri"/>
                <w:b/>
              </w:rPr>
              <w:t>1</w:t>
            </w:r>
            <w:r w:rsidRPr="00B44045">
              <w:rPr>
                <w:rFonts w:asciiTheme="minorHAnsi" w:hAnsiTheme="minorHAnsi" w:cs="Calibri"/>
                <w:b/>
              </w:rPr>
              <w:t>-</w:t>
            </w:r>
            <w:r>
              <w:rPr>
                <w:rFonts w:asciiTheme="minorHAnsi" w:hAnsiTheme="minorHAnsi" w:cs="Calibri"/>
                <w:b/>
              </w:rPr>
              <w:t>0</w:t>
            </w:r>
            <w:r w:rsidR="002F1326">
              <w:rPr>
                <w:rFonts w:asciiTheme="minorHAnsi" w:hAnsiTheme="minorHAnsi" w:cs="Calibri"/>
                <w:b/>
              </w:rPr>
              <w:t>6</w:t>
            </w:r>
            <w:r w:rsidRPr="00B44045">
              <w:rPr>
                <w:rFonts w:asciiTheme="minorHAnsi" w:hAnsiTheme="minorHAnsi" w:cs="Calibri"/>
                <w:b/>
              </w:rPr>
              <w:t>/1</w:t>
            </w:r>
            <w:r>
              <w:rPr>
                <w:rFonts w:asciiTheme="minorHAnsi" w:hAnsiTheme="minorHAnsi" w:cs="Calibri"/>
                <w:b/>
              </w:rPr>
              <w:t>9</w:t>
            </w:r>
            <w:r w:rsidRPr="00B44045">
              <w:rPr>
                <w:rFonts w:asciiTheme="minorHAnsi" w:hAnsiTheme="minorHAnsi" w:cs="Calibri"/>
                <w:b/>
              </w:rPr>
              <w:t xml:space="preserve"> </w:t>
            </w:r>
            <w:r w:rsidRPr="00B44045">
              <w:rPr>
                <w:rFonts w:asciiTheme="minorHAnsi" w:hAnsiTheme="minorHAnsi" w:cs="Calibri"/>
              </w:rPr>
              <w:t xml:space="preserve">Copy of </w:t>
            </w:r>
            <w:r w:rsidR="002F1326">
              <w:rPr>
                <w:rFonts w:asciiTheme="minorHAnsi" w:hAnsiTheme="minorHAnsi" w:cs="Calibri"/>
              </w:rPr>
              <w:t xml:space="preserve">May </w:t>
            </w:r>
            <w:r w:rsidRPr="00B44045">
              <w:rPr>
                <w:rFonts w:asciiTheme="minorHAnsi" w:hAnsiTheme="minorHAnsi" w:cs="Calibri"/>
              </w:rPr>
              <w:t>201</w:t>
            </w:r>
            <w:r>
              <w:rPr>
                <w:rFonts w:asciiTheme="minorHAnsi" w:hAnsiTheme="minorHAnsi" w:cs="Calibri"/>
              </w:rPr>
              <w:t>9</w:t>
            </w:r>
            <w:r w:rsidRPr="00B44045">
              <w:rPr>
                <w:rFonts w:asciiTheme="minorHAnsi" w:hAnsiTheme="minorHAnsi" w:cs="Calibri"/>
              </w:rPr>
              <w:t xml:space="preserve"> </w:t>
            </w:r>
            <w:r w:rsidR="005B10FC">
              <w:rPr>
                <w:rFonts w:asciiTheme="minorHAnsi" w:hAnsiTheme="minorHAnsi" w:cs="Calibri"/>
              </w:rPr>
              <w:t>SUG</w:t>
            </w:r>
            <w:r w:rsidRPr="00B44045">
              <w:rPr>
                <w:rFonts w:asciiTheme="minorHAnsi" w:hAnsiTheme="minorHAnsi" w:cs="Calibri"/>
              </w:rPr>
              <w:t xml:space="preserve"> Meeting Minutes to be sent to </w:t>
            </w:r>
            <w:r w:rsidR="004C1A5A">
              <w:rPr>
                <w:rFonts w:asciiTheme="minorHAnsi" w:hAnsiTheme="minorHAnsi" w:cs="Calibri"/>
              </w:rPr>
              <w:t xml:space="preserve">Uli </w:t>
            </w:r>
            <w:r w:rsidR="00B7384F">
              <w:rPr>
                <w:rFonts w:asciiTheme="minorHAnsi" w:hAnsiTheme="minorHAnsi" w:cs="Calibri"/>
              </w:rPr>
              <w:t xml:space="preserve">Anderson </w:t>
            </w:r>
            <w:r>
              <w:rPr>
                <w:rFonts w:asciiTheme="minorHAnsi" w:hAnsiTheme="minorHAnsi" w:cs="Calibri"/>
              </w:rPr>
              <w:t>(Communications Advisor)</w:t>
            </w:r>
            <w:r w:rsidRPr="00B44045">
              <w:rPr>
                <w:rFonts w:asciiTheme="minorHAnsi" w:hAnsiTheme="minorHAnsi" w:cs="Calibri"/>
              </w:rPr>
              <w:t xml:space="preserve"> to upload to the interRAI website.</w:t>
            </w:r>
          </w:p>
          <w:p w:rsidR="00BF4440" w:rsidRPr="00B44045" w:rsidRDefault="00BF4440" w:rsidP="00BF4440">
            <w:pPr>
              <w:spacing w:after="0" w:line="240" w:lineRule="auto"/>
              <w:rPr>
                <w:rFonts w:asciiTheme="minorHAnsi" w:hAnsiTheme="minorHAnsi" w:cs="Calibri"/>
                <w:b/>
              </w:rPr>
            </w:pPr>
          </w:p>
        </w:tc>
        <w:tc>
          <w:tcPr>
            <w:tcW w:w="2410" w:type="dxa"/>
            <w:gridSpan w:val="2"/>
            <w:tcBorders>
              <w:bottom w:val="single" w:sz="4" w:space="0" w:color="auto"/>
            </w:tcBorders>
            <w:shd w:val="clear" w:color="auto" w:fill="FFFFFF" w:themeFill="background1"/>
          </w:tcPr>
          <w:p w:rsidR="00BF4440" w:rsidRPr="00B44045" w:rsidRDefault="00BF4440" w:rsidP="00BF4440">
            <w:pPr>
              <w:spacing w:after="0" w:line="240" w:lineRule="auto"/>
              <w:rPr>
                <w:rFonts w:asciiTheme="minorHAnsi" w:hAnsiTheme="minorHAnsi" w:cs="Calibri"/>
                <w:b/>
              </w:rPr>
            </w:pPr>
            <w:r w:rsidRPr="00B44045">
              <w:rPr>
                <w:rFonts w:asciiTheme="minorHAnsi" w:hAnsiTheme="minorHAnsi" w:cs="Calibri"/>
              </w:rPr>
              <w:t>Lyn-Elizabeth Schofield</w:t>
            </w:r>
          </w:p>
        </w:tc>
        <w:tc>
          <w:tcPr>
            <w:tcW w:w="1417" w:type="dxa"/>
            <w:tcBorders>
              <w:bottom w:val="single" w:sz="4" w:space="0" w:color="auto"/>
            </w:tcBorders>
            <w:shd w:val="clear" w:color="auto" w:fill="FFFFFF" w:themeFill="background1"/>
          </w:tcPr>
          <w:p w:rsidR="00BF4440" w:rsidRPr="00B44045" w:rsidRDefault="002F1326" w:rsidP="00BF4440">
            <w:pPr>
              <w:spacing w:after="0" w:line="240" w:lineRule="auto"/>
              <w:rPr>
                <w:rFonts w:asciiTheme="minorHAnsi" w:hAnsiTheme="minorHAnsi" w:cs="Calibri"/>
                <w:b/>
              </w:rPr>
            </w:pPr>
            <w:r>
              <w:rPr>
                <w:rFonts w:asciiTheme="minorHAnsi" w:hAnsiTheme="minorHAnsi" w:cs="Calibri"/>
              </w:rPr>
              <w:t>18 July</w:t>
            </w:r>
            <w:r w:rsidR="00BF4440">
              <w:rPr>
                <w:rFonts w:asciiTheme="minorHAnsi" w:hAnsiTheme="minorHAnsi" w:cs="Calibri"/>
              </w:rPr>
              <w:t xml:space="preserve"> 20</w:t>
            </w:r>
            <w:r w:rsidR="00BF4440" w:rsidRPr="00B44045">
              <w:rPr>
                <w:rFonts w:asciiTheme="minorHAnsi" w:hAnsiTheme="minorHAnsi" w:cs="Calibri"/>
              </w:rPr>
              <w:t>1</w:t>
            </w:r>
            <w:r w:rsidR="00BF4440">
              <w:rPr>
                <w:rFonts w:asciiTheme="minorHAnsi" w:hAnsiTheme="minorHAnsi" w:cs="Calibri"/>
              </w:rPr>
              <w:t>9</w:t>
            </w:r>
          </w:p>
        </w:tc>
      </w:tr>
      <w:tr w:rsidR="006A4A67" w:rsidRPr="00B44045" w:rsidTr="00885F43">
        <w:tc>
          <w:tcPr>
            <w:tcW w:w="9072" w:type="dxa"/>
            <w:gridSpan w:val="4"/>
            <w:tcBorders>
              <w:bottom w:val="single" w:sz="4" w:space="0" w:color="auto"/>
            </w:tcBorders>
            <w:shd w:val="clear" w:color="auto" w:fill="D9D9D9" w:themeFill="background1" w:themeFillShade="D9"/>
          </w:tcPr>
          <w:p w:rsidR="006A4A67" w:rsidRPr="00B44045" w:rsidRDefault="006A4A67" w:rsidP="006A4A67">
            <w:pPr>
              <w:spacing w:after="0" w:line="240" w:lineRule="auto"/>
              <w:rPr>
                <w:rFonts w:asciiTheme="minorHAnsi" w:hAnsiTheme="minorHAnsi" w:cs="Calibri"/>
                <w:b/>
              </w:rPr>
            </w:pPr>
            <w:r w:rsidRPr="00B44045">
              <w:rPr>
                <w:rFonts w:asciiTheme="minorHAnsi" w:hAnsiTheme="minorHAnsi" w:cs="Calibri"/>
                <w:b/>
              </w:rPr>
              <w:t>0</w:t>
            </w:r>
            <w:r>
              <w:rPr>
                <w:rFonts w:asciiTheme="minorHAnsi" w:hAnsiTheme="minorHAnsi" w:cs="Calibri"/>
                <w:b/>
              </w:rPr>
              <w:t>3</w:t>
            </w:r>
            <w:r w:rsidRPr="00B44045">
              <w:rPr>
                <w:rFonts w:asciiTheme="minorHAnsi" w:hAnsiTheme="minorHAnsi" w:cs="Calibri"/>
                <w:b/>
              </w:rPr>
              <w:tab/>
            </w:r>
            <w:r w:rsidR="00F015B1">
              <w:rPr>
                <w:rFonts w:asciiTheme="minorHAnsi" w:hAnsiTheme="minorHAnsi" w:cs="Calibri"/>
                <w:b/>
              </w:rPr>
              <w:t>Events</w:t>
            </w:r>
          </w:p>
        </w:tc>
      </w:tr>
      <w:tr w:rsidR="006A4A67" w:rsidRPr="00B44045" w:rsidTr="00885F43">
        <w:tc>
          <w:tcPr>
            <w:tcW w:w="9072" w:type="dxa"/>
            <w:gridSpan w:val="4"/>
            <w:tcBorders>
              <w:bottom w:val="single" w:sz="4" w:space="0" w:color="auto"/>
            </w:tcBorders>
            <w:shd w:val="clear" w:color="auto" w:fill="FFFFFF" w:themeFill="background1"/>
          </w:tcPr>
          <w:p w:rsidR="006A4A67" w:rsidRPr="00B44045" w:rsidRDefault="006A4A67" w:rsidP="006A4A67">
            <w:pPr>
              <w:spacing w:after="0" w:line="240" w:lineRule="auto"/>
              <w:rPr>
                <w:rFonts w:asciiTheme="minorHAnsi" w:eastAsia="Times New Roman" w:hAnsiTheme="minorHAnsi" w:cs="Arial"/>
                <w:b/>
                <w:lang w:val="en-GB"/>
              </w:rPr>
            </w:pPr>
          </w:p>
          <w:p w:rsidR="006A4A67" w:rsidRPr="00B44045" w:rsidRDefault="006A4A67" w:rsidP="006A4A67">
            <w:pPr>
              <w:spacing w:after="0" w:line="240" w:lineRule="auto"/>
              <w:rPr>
                <w:rFonts w:asciiTheme="minorHAnsi" w:eastAsia="Times New Roman" w:hAnsiTheme="minorHAnsi" w:cs="Arial"/>
                <w:b/>
                <w:lang w:val="en-GB"/>
              </w:rPr>
            </w:pPr>
            <w:r>
              <w:rPr>
                <w:rFonts w:asciiTheme="minorHAnsi" w:eastAsia="Times New Roman" w:hAnsiTheme="minorHAnsi" w:cs="Arial"/>
                <w:b/>
                <w:lang w:val="en-GB"/>
              </w:rPr>
              <w:t>3</w:t>
            </w:r>
            <w:r w:rsidRPr="00B44045">
              <w:rPr>
                <w:rFonts w:asciiTheme="minorHAnsi" w:eastAsia="Times New Roman" w:hAnsiTheme="minorHAnsi" w:cs="Arial"/>
                <w:b/>
                <w:lang w:val="en-GB"/>
              </w:rPr>
              <w:t xml:space="preserve">.1 </w:t>
            </w:r>
            <w:r w:rsidRPr="00B44045">
              <w:rPr>
                <w:rFonts w:asciiTheme="minorHAnsi" w:eastAsia="Times New Roman" w:hAnsiTheme="minorHAnsi" w:cs="Arial"/>
                <w:b/>
                <w:lang w:val="en-GB"/>
              </w:rPr>
              <w:tab/>
            </w:r>
            <w:r>
              <w:rPr>
                <w:rFonts w:asciiTheme="minorHAnsi" w:eastAsia="Times New Roman" w:hAnsiTheme="minorHAnsi" w:cs="Arial"/>
                <w:b/>
                <w:lang w:val="en-GB"/>
              </w:rPr>
              <w:t>Momentum Healthware Software</w:t>
            </w:r>
          </w:p>
          <w:p w:rsidR="00EF05D6" w:rsidRDefault="006A4A67" w:rsidP="00F015B1">
            <w:pPr>
              <w:spacing w:after="0" w:line="240" w:lineRule="auto"/>
              <w:rPr>
                <w:rFonts w:asciiTheme="minorHAnsi" w:hAnsiTheme="minorHAnsi"/>
                <w:bCs/>
              </w:rPr>
            </w:pPr>
            <w:r>
              <w:rPr>
                <w:rFonts w:asciiTheme="minorHAnsi" w:hAnsiTheme="minorHAnsi"/>
                <w:bCs/>
              </w:rPr>
              <w:t xml:space="preserve">The Chair </w:t>
            </w:r>
            <w:r w:rsidR="00F015B1">
              <w:rPr>
                <w:rFonts w:asciiTheme="minorHAnsi" w:hAnsiTheme="minorHAnsi"/>
                <w:bCs/>
              </w:rPr>
              <w:t>provided feedback from the Northern Regional Meeting who</w:t>
            </w:r>
            <w:r w:rsidR="00DE6EFE">
              <w:rPr>
                <w:rFonts w:asciiTheme="minorHAnsi" w:hAnsiTheme="minorHAnsi"/>
                <w:bCs/>
              </w:rPr>
              <w:t xml:space="preserve"> reported that the last upgrade was “the best upgrade they have ever been through”. The Chair also stated that there were a few issues that had been logged with Momentum and </w:t>
            </w:r>
            <w:r w:rsidR="004411FA">
              <w:rPr>
                <w:rFonts w:asciiTheme="minorHAnsi" w:hAnsiTheme="minorHAnsi"/>
                <w:bCs/>
              </w:rPr>
              <w:t xml:space="preserve">the </w:t>
            </w:r>
            <w:r w:rsidR="00DE6EFE">
              <w:rPr>
                <w:rFonts w:asciiTheme="minorHAnsi" w:hAnsiTheme="minorHAnsi"/>
                <w:bCs/>
              </w:rPr>
              <w:t>fixes would likely be available in the next minor upgrade scheduled for late in 2019.</w:t>
            </w:r>
          </w:p>
          <w:p w:rsidR="004411FA" w:rsidRPr="00C405F2" w:rsidRDefault="004411FA" w:rsidP="00F015B1">
            <w:pPr>
              <w:spacing w:after="0" w:line="240" w:lineRule="auto"/>
              <w:rPr>
                <w:rFonts w:asciiTheme="minorHAnsi" w:hAnsiTheme="minorHAnsi"/>
                <w:bCs/>
                <w:sz w:val="20"/>
                <w:szCs w:val="20"/>
              </w:rPr>
            </w:pPr>
          </w:p>
          <w:p w:rsidR="004411FA" w:rsidRDefault="004411FA" w:rsidP="00F015B1">
            <w:pPr>
              <w:spacing w:after="0" w:line="240" w:lineRule="auto"/>
              <w:rPr>
                <w:rFonts w:asciiTheme="minorHAnsi" w:hAnsiTheme="minorHAnsi"/>
                <w:bCs/>
              </w:rPr>
            </w:pPr>
            <w:r>
              <w:rPr>
                <w:rFonts w:asciiTheme="minorHAnsi" w:hAnsiTheme="minorHAnsi"/>
                <w:bCs/>
              </w:rPr>
              <w:t>A member asked how users were going with the new password function. It was reported that users appeared to be taking this change in their stride and there were very few issues. An explanation may be needed around the difference between the security questions added to the User Access Form and the security questions entered to support the online self-change password function as someone has asked about this. A help sheet has been made available on the interRAI website which does cover this.</w:t>
            </w:r>
          </w:p>
          <w:p w:rsidR="004411FA" w:rsidRPr="00C405F2" w:rsidRDefault="004411FA" w:rsidP="00F015B1">
            <w:pPr>
              <w:spacing w:after="0" w:line="240" w:lineRule="auto"/>
              <w:rPr>
                <w:rFonts w:asciiTheme="minorHAnsi" w:hAnsiTheme="minorHAnsi"/>
                <w:bCs/>
                <w:sz w:val="20"/>
                <w:szCs w:val="20"/>
              </w:rPr>
            </w:pPr>
          </w:p>
          <w:p w:rsidR="004411FA" w:rsidRPr="004411FA" w:rsidRDefault="004411FA" w:rsidP="00F015B1">
            <w:pPr>
              <w:spacing w:after="0" w:line="240" w:lineRule="auto"/>
              <w:rPr>
                <w:rFonts w:asciiTheme="minorHAnsi" w:hAnsiTheme="minorHAnsi"/>
                <w:b/>
                <w:bCs/>
              </w:rPr>
            </w:pPr>
            <w:r w:rsidRPr="004411FA">
              <w:rPr>
                <w:rFonts w:asciiTheme="minorHAnsi" w:hAnsiTheme="minorHAnsi"/>
                <w:b/>
                <w:bCs/>
              </w:rPr>
              <w:t>3.2</w:t>
            </w:r>
            <w:r w:rsidRPr="004411FA">
              <w:rPr>
                <w:rFonts w:asciiTheme="minorHAnsi" w:hAnsiTheme="minorHAnsi"/>
                <w:b/>
                <w:bCs/>
              </w:rPr>
              <w:tab/>
              <w:t>Security Client-Side Certificates</w:t>
            </w:r>
          </w:p>
          <w:p w:rsidR="00885F43" w:rsidRDefault="00F61BDD" w:rsidP="00F015B1">
            <w:pPr>
              <w:spacing w:after="0" w:line="240" w:lineRule="auto"/>
              <w:rPr>
                <w:rFonts w:asciiTheme="minorHAnsi" w:hAnsiTheme="minorHAnsi"/>
                <w:bCs/>
              </w:rPr>
            </w:pPr>
            <w:r>
              <w:rPr>
                <w:rFonts w:asciiTheme="minorHAnsi" w:hAnsiTheme="minorHAnsi"/>
                <w:bCs/>
              </w:rPr>
              <w:t xml:space="preserve">The Northern/Southern host certificates are due to expire on 6 August 2019. All devices that access the Momentum software through the Northern/Southern </w:t>
            </w:r>
            <w:r w:rsidR="005A3744">
              <w:rPr>
                <w:rFonts w:asciiTheme="minorHAnsi" w:hAnsiTheme="minorHAnsi"/>
                <w:bCs/>
              </w:rPr>
              <w:t xml:space="preserve">website </w:t>
            </w:r>
            <w:r>
              <w:rPr>
                <w:rFonts w:asciiTheme="minorHAnsi" w:hAnsiTheme="minorHAnsi"/>
                <w:bCs/>
              </w:rPr>
              <w:t xml:space="preserve">will be required to be updated with the new certificate. The Northern/Southern host will send out an install package by email to all nominated information technology contacts for each organisation/facility. It is then up to each individual organisation/facility to ensure that all their devices are then updated. The host Service Desk will be available to </w:t>
            </w:r>
            <w:r w:rsidR="00C405F2">
              <w:rPr>
                <w:rFonts w:asciiTheme="minorHAnsi" w:hAnsiTheme="minorHAnsi"/>
                <w:bCs/>
              </w:rPr>
              <w:t>help</w:t>
            </w:r>
            <w:r>
              <w:rPr>
                <w:rFonts w:asciiTheme="minorHAnsi" w:hAnsiTheme="minorHAnsi"/>
                <w:bCs/>
              </w:rPr>
              <w:t xml:space="preserve"> where needed.  </w:t>
            </w:r>
          </w:p>
          <w:p w:rsidR="00885F43" w:rsidRPr="00C405F2" w:rsidRDefault="00885F43" w:rsidP="00F015B1">
            <w:pPr>
              <w:spacing w:after="0" w:line="240" w:lineRule="auto"/>
              <w:rPr>
                <w:rFonts w:asciiTheme="minorHAnsi" w:hAnsiTheme="minorHAnsi"/>
                <w:bCs/>
                <w:sz w:val="20"/>
                <w:szCs w:val="20"/>
              </w:rPr>
            </w:pPr>
          </w:p>
          <w:p w:rsidR="00DE6EFE" w:rsidRDefault="00F61BDD" w:rsidP="00F015B1">
            <w:pPr>
              <w:spacing w:after="0" w:line="240" w:lineRule="auto"/>
              <w:rPr>
                <w:rFonts w:asciiTheme="minorHAnsi" w:hAnsiTheme="minorHAnsi"/>
                <w:bCs/>
              </w:rPr>
            </w:pPr>
            <w:r>
              <w:rPr>
                <w:rFonts w:asciiTheme="minorHAnsi" w:hAnsiTheme="minorHAnsi"/>
                <w:bCs/>
              </w:rPr>
              <w:t xml:space="preserve">An alert </w:t>
            </w:r>
            <w:r w:rsidR="00885F43">
              <w:rPr>
                <w:rFonts w:asciiTheme="minorHAnsi" w:hAnsiTheme="minorHAnsi"/>
                <w:bCs/>
              </w:rPr>
              <w:t xml:space="preserve">about the certificates expiring </w:t>
            </w:r>
            <w:r>
              <w:rPr>
                <w:rFonts w:asciiTheme="minorHAnsi" w:hAnsiTheme="minorHAnsi"/>
                <w:bCs/>
              </w:rPr>
              <w:t xml:space="preserve">will be posted on the landing page and the Home page of the software and John McDougall offered to see if </w:t>
            </w:r>
            <w:r w:rsidR="00885F43">
              <w:rPr>
                <w:rFonts w:asciiTheme="minorHAnsi" w:hAnsiTheme="minorHAnsi"/>
                <w:bCs/>
              </w:rPr>
              <w:t xml:space="preserve">a reminder </w:t>
            </w:r>
            <w:r>
              <w:rPr>
                <w:rFonts w:asciiTheme="minorHAnsi" w:hAnsiTheme="minorHAnsi"/>
                <w:bCs/>
              </w:rPr>
              <w:t>can go into the NZACA Newsletter for their members.</w:t>
            </w:r>
            <w:r w:rsidR="005A3744">
              <w:rPr>
                <w:rFonts w:asciiTheme="minorHAnsi" w:hAnsiTheme="minorHAnsi"/>
                <w:bCs/>
              </w:rPr>
              <w:t xml:space="preserve"> A notification will also be included in the Inside interRAI Newsletter sent to all subscribed </w:t>
            </w:r>
            <w:r w:rsidR="00885F43">
              <w:rPr>
                <w:rFonts w:asciiTheme="minorHAnsi" w:hAnsiTheme="minorHAnsi"/>
                <w:bCs/>
              </w:rPr>
              <w:t xml:space="preserve">interRAI </w:t>
            </w:r>
            <w:r w:rsidR="005A3744">
              <w:rPr>
                <w:rFonts w:asciiTheme="minorHAnsi" w:hAnsiTheme="minorHAnsi"/>
                <w:bCs/>
              </w:rPr>
              <w:t>assessors.</w:t>
            </w:r>
          </w:p>
          <w:p w:rsidR="00F015B1" w:rsidRPr="00C405F2" w:rsidRDefault="00F015B1" w:rsidP="00F015B1">
            <w:pPr>
              <w:spacing w:after="0" w:line="240" w:lineRule="auto"/>
              <w:rPr>
                <w:rFonts w:asciiTheme="minorHAnsi" w:hAnsiTheme="minorHAnsi" w:cs="Calibri"/>
                <w:b/>
                <w:sz w:val="20"/>
                <w:szCs w:val="20"/>
              </w:rPr>
            </w:pPr>
          </w:p>
        </w:tc>
      </w:tr>
      <w:tr w:rsidR="00BE4499" w:rsidRPr="00B44045" w:rsidTr="00885F43">
        <w:tc>
          <w:tcPr>
            <w:tcW w:w="5245" w:type="dxa"/>
            <w:tcBorders>
              <w:bottom w:val="single" w:sz="4" w:space="0" w:color="auto"/>
            </w:tcBorders>
            <w:shd w:val="clear" w:color="auto" w:fill="D9D9D9" w:themeFill="background1" w:themeFillShade="D9"/>
          </w:tcPr>
          <w:p w:rsidR="00BE4499" w:rsidRPr="00B44045" w:rsidRDefault="00BE4499" w:rsidP="00BE4499">
            <w:pPr>
              <w:spacing w:after="0" w:line="240" w:lineRule="auto"/>
              <w:rPr>
                <w:rFonts w:asciiTheme="minorHAnsi" w:eastAsia="Times New Roman" w:hAnsiTheme="minorHAnsi" w:cs="Arial"/>
                <w:b/>
                <w:lang w:val="en-GB"/>
              </w:rPr>
            </w:pPr>
            <w:r w:rsidRPr="00B44045">
              <w:rPr>
                <w:rFonts w:asciiTheme="minorHAnsi" w:hAnsiTheme="minorHAnsi" w:cs="Calibri"/>
                <w:b/>
              </w:rPr>
              <w:t>Action Items</w:t>
            </w:r>
          </w:p>
        </w:tc>
        <w:tc>
          <w:tcPr>
            <w:tcW w:w="2410" w:type="dxa"/>
            <w:gridSpan w:val="2"/>
            <w:tcBorders>
              <w:bottom w:val="single" w:sz="4" w:space="0" w:color="auto"/>
            </w:tcBorders>
            <w:shd w:val="clear" w:color="auto" w:fill="D9D9D9" w:themeFill="background1" w:themeFillShade="D9"/>
          </w:tcPr>
          <w:p w:rsidR="00BE4499" w:rsidRPr="00B44045" w:rsidRDefault="00BE4499" w:rsidP="00BE4499">
            <w:pPr>
              <w:spacing w:after="0" w:line="240" w:lineRule="auto"/>
              <w:rPr>
                <w:rFonts w:asciiTheme="minorHAnsi" w:eastAsia="Times New Roman" w:hAnsiTheme="minorHAnsi" w:cs="Arial"/>
                <w:b/>
                <w:lang w:val="en-GB"/>
              </w:rPr>
            </w:pPr>
            <w:r w:rsidRPr="00B44045">
              <w:rPr>
                <w:rFonts w:asciiTheme="minorHAnsi" w:hAnsiTheme="minorHAnsi" w:cs="Calibri"/>
                <w:b/>
              </w:rPr>
              <w:t>Person Responsible</w:t>
            </w:r>
          </w:p>
        </w:tc>
        <w:tc>
          <w:tcPr>
            <w:tcW w:w="1417" w:type="dxa"/>
            <w:tcBorders>
              <w:bottom w:val="single" w:sz="4" w:space="0" w:color="auto"/>
            </w:tcBorders>
            <w:shd w:val="clear" w:color="auto" w:fill="D9D9D9" w:themeFill="background1" w:themeFillShade="D9"/>
          </w:tcPr>
          <w:p w:rsidR="00BE4499" w:rsidRPr="00B44045" w:rsidRDefault="00BE4499" w:rsidP="00BE4499">
            <w:pPr>
              <w:spacing w:after="0" w:line="240" w:lineRule="auto"/>
              <w:rPr>
                <w:rFonts w:asciiTheme="minorHAnsi" w:eastAsia="Times New Roman" w:hAnsiTheme="minorHAnsi" w:cs="Arial"/>
                <w:b/>
                <w:lang w:val="en-GB"/>
              </w:rPr>
            </w:pPr>
            <w:r w:rsidRPr="00B44045">
              <w:rPr>
                <w:rFonts w:asciiTheme="minorHAnsi" w:hAnsiTheme="minorHAnsi" w:cs="Calibri"/>
                <w:b/>
              </w:rPr>
              <w:t>Deadlines</w:t>
            </w:r>
          </w:p>
        </w:tc>
      </w:tr>
      <w:tr w:rsidR="00BE4499" w:rsidRPr="00B44045" w:rsidTr="00885F43">
        <w:tc>
          <w:tcPr>
            <w:tcW w:w="5245" w:type="dxa"/>
            <w:tcBorders>
              <w:bottom w:val="single" w:sz="4" w:space="0" w:color="auto"/>
            </w:tcBorders>
            <w:shd w:val="clear" w:color="auto" w:fill="FFFFFF" w:themeFill="background1"/>
          </w:tcPr>
          <w:p w:rsidR="00BE4499" w:rsidRPr="00B44045" w:rsidRDefault="00BE4499" w:rsidP="00BE4499">
            <w:pPr>
              <w:spacing w:after="0" w:line="240" w:lineRule="auto"/>
              <w:rPr>
                <w:rFonts w:asciiTheme="minorHAnsi" w:hAnsiTheme="minorHAnsi" w:cs="Calibri"/>
              </w:rPr>
            </w:pPr>
            <w:r w:rsidRPr="00B44045">
              <w:rPr>
                <w:rFonts w:asciiTheme="minorHAnsi" w:hAnsiTheme="minorHAnsi" w:cs="Calibri"/>
                <w:b/>
              </w:rPr>
              <w:t>0</w:t>
            </w:r>
            <w:r>
              <w:rPr>
                <w:rFonts w:asciiTheme="minorHAnsi" w:hAnsiTheme="minorHAnsi" w:cs="Calibri"/>
                <w:b/>
              </w:rPr>
              <w:t>2</w:t>
            </w:r>
            <w:r w:rsidRPr="00B44045">
              <w:rPr>
                <w:rFonts w:asciiTheme="minorHAnsi" w:hAnsiTheme="minorHAnsi" w:cs="Calibri"/>
                <w:b/>
              </w:rPr>
              <w:t>-</w:t>
            </w:r>
            <w:r>
              <w:rPr>
                <w:rFonts w:asciiTheme="minorHAnsi" w:hAnsiTheme="minorHAnsi" w:cs="Calibri"/>
                <w:b/>
              </w:rPr>
              <w:t>0</w:t>
            </w:r>
            <w:r w:rsidR="005A3744">
              <w:rPr>
                <w:rFonts w:asciiTheme="minorHAnsi" w:hAnsiTheme="minorHAnsi" w:cs="Calibri"/>
                <w:b/>
              </w:rPr>
              <w:t>6</w:t>
            </w:r>
            <w:r w:rsidRPr="00B44045">
              <w:rPr>
                <w:rFonts w:asciiTheme="minorHAnsi" w:hAnsiTheme="minorHAnsi" w:cs="Calibri"/>
                <w:b/>
              </w:rPr>
              <w:t>/1</w:t>
            </w:r>
            <w:r>
              <w:rPr>
                <w:rFonts w:asciiTheme="minorHAnsi" w:hAnsiTheme="minorHAnsi" w:cs="Calibri"/>
                <w:b/>
              </w:rPr>
              <w:t>9</w:t>
            </w:r>
            <w:r w:rsidRPr="00B44045">
              <w:rPr>
                <w:rFonts w:asciiTheme="minorHAnsi" w:hAnsiTheme="minorHAnsi" w:cs="Calibri"/>
                <w:b/>
              </w:rPr>
              <w:t xml:space="preserve"> </w:t>
            </w:r>
            <w:r w:rsidR="00932310">
              <w:rPr>
                <w:rFonts w:asciiTheme="minorHAnsi" w:hAnsiTheme="minorHAnsi" w:cs="Calibri"/>
              </w:rPr>
              <w:t xml:space="preserve">All members to remind their staff and users about the </w:t>
            </w:r>
            <w:r w:rsidR="005A3744">
              <w:rPr>
                <w:rFonts w:asciiTheme="minorHAnsi" w:hAnsiTheme="minorHAnsi" w:cs="Calibri"/>
              </w:rPr>
              <w:t>expiry date for the Northern/Southern Security Client-Side Certificate and to ensure they have a plan for updating them</w:t>
            </w:r>
            <w:r w:rsidR="00932310">
              <w:rPr>
                <w:rFonts w:asciiTheme="minorHAnsi" w:hAnsiTheme="minorHAnsi" w:cs="Calibri"/>
              </w:rPr>
              <w:t>.</w:t>
            </w:r>
          </w:p>
          <w:p w:rsidR="00BE4499" w:rsidRPr="00C405F2" w:rsidRDefault="00BE4499" w:rsidP="00BE4499">
            <w:pPr>
              <w:spacing w:after="0" w:line="240" w:lineRule="auto"/>
              <w:rPr>
                <w:rFonts w:asciiTheme="minorHAnsi" w:eastAsia="Times New Roman" w:hAnsiTheme="minorHAnsi" w:cs="Arial"/>
                <w:b/>
                <w:sz w:val="20"/>
                <w:szCs w:val="20"/>
                <w:lang w:val="en-GB"/>
              </w:rPr>
            </w:pPr>
          </w:p>
        </w:tc>
        <w:tc>
          <w:tcPr>
            <w:tcW w:w="2410" w:type="dxa"/>
            <w:gridSpan w:val="2"/>
            <w:tcBorders>
              <w:bottom w:val="single" w:sz="4" w:space="0" w:color="auto"/>
            </w:tcBorders>
            <w:shd w:val="clear" w:color="auto" w:fill="FFFFFF" w:themeFill="background1"/>
          </w:tcPr>
          <w:p w:rsidR="00BE4499" w:rsidRPr="00B44045" w:rsidRDefault="00932310" w:rsidP="00BE4499">
            <w:pPr>
              <w:spacing w:after="0" w:line="240" w:lineRule="auto"/>
              <w:rPr>
                <w:rFonts w:asciiTheme="minorHAnsi" w:eastAsia="Times New Roman" w:hAnsiTheme="minorHAnsi" w:cs="Arial"/>
                <w:b/>
                <w:lang w:val="en-GB"/>
              </w:rPr>
            </w:pPr>
            <w:r>
              <w:rPr>
                <w:rFonts w:asciiTheme="minorHAnsi" w:hAnsiTheme="minorHAnsi" w:cs="Calibri"/>
              </w:rPr>
              <w:t>All</w:t>
            </w:r>
          </w:p>
        </w:tc>
        <w:tc>
          <w:tcPr>
            <w:tcW w:w="1417" w:type="dxa"/>
            <w:tcBorders>
              <w:bottom w:val="single" w:sz="4" w:space="0" w:color="auto"/>
            </w:tcBorders>
            <w:shd w:val="clear" w:color="auto" w:fill="FFFFFF" w:themeFill="background1"/>
          </w:tcPr>
          <w:p w:rsidR="00BE4499" w:rsidRPr="00B44045" w:rsidRDefault="002D1774" w:rsidP="00BE4499">
            <w:pPr>
              <w:spacing w:after="0" w:line="240" w:lineRule="auto"/>
              <w:rPr>
                <w:rFonts w:asciiTheme="minorHAnsi" w:eastAsia="Times New Roman" w:hAnsiTheme="minorHAnsi" w:cs="Arial"/>
                <w:b/>
                <w:lang w:val="en-GB"/>
              </w:rPr>
            </w:pPr>
            <w:r>
              <w:rPr>
                <w:rFonts w:asciiTheme="minorHAnsi" w:hAnsiTheme="minorHAnsi" w:cs="Calibri"/>
              </w:rPr>
              <w:t xml:space="preserve">18 July </w:t>
            </w:r>
            <w:r w:rsidR="00932310">
              <w:rPr>
                <w:rFonts w:asciiTheme="minorHAnsi" w:hAnsiTheme="minorHAnsi" w:cs="Calibri"/>
              </w:rPr>
              <w:t>2019</w:t>
            </w:r>
          </w:p>
        </w:tc>
      </w:tr>
      <w:tr w:rsidR="00CE4E9D" w:rsidRPr="00B44045" w:rsidTr="00885F43">
        <w:tc>
          <w:tcPr>
            <w:tcW w:w="9072" w:type="dxa"/>
            <w:gridSpan w:val="4"/>
            <w:tcBorders>
              <w:bottom w:val="single" w:sz="4" w:space="0" w:color="auto"/>
            </w:tcBorders>
            <w:shd w:val="clear" w:color="auto" w:fill="D9D9D9" w:themeFill="background1" w:themeFillShade="D9"/>
          </w:tcPr>
          <w:p w:rsidR="00CE4E9D" w:rsidRDefault="00CE4E9D" w:rsidP="00BE4499">
            <w:pPr>
              <w:spacing w:after="0" w:line="240" w:lineRule="auto"/>
              <w:rPr>
                <w:rFonts w:asciiTheme="minorHAnsi" w:hAnsiTheme="minorHAnsi" w:cs="Calibri"/>
              </w:rPr>
            </w:pPr>
            <w:r w:rsidRPr="00B44045">
              <w:rPr>
                <w:rFonts w:asciiTheme="minorHAnsi" w:hAnsiTheme="minorHAnsi" w:cs="Calibri"/>
                <w:b/>
              </w:rPr>
              <w:t>0</w:t>
            </w:r>
            <w:r>
              <w:rPr>
                <w:rFonts w:asciiTheme="minorHAnsi" w:hAnsiTheme="minorHAnsi" w:cs="Calibri"/>
                <w:b/>
              </w:rPr>
              <w:t>4</w:t>
            </w:r>
            <w:r w:rsidRPr="00B44045">
              <w:rPr>
                <w:rFonts w:asciiTheme="minorHAnsi" w:hAnsiTheme="minorHAnsi" w:cs="Calibri"/>
                <w:b/>
              </w:rPr>
              <w:tab/>
            </w:r>
            <w:r>
              <w:rPr>
                <w:rFonts w:asciiTheme="minorHAnsi" w:hAnsiTheme="minorHAnsi" w:cs="Calibri"/>
                <w:b/>
              </w:rPr>
              <w:t>Enhancements</w:t>
            </w:r>
          </w:p>
        </w:tc>
      </w:tr>
      <w:tr w:rsidR="00885F43" w:rsidRPr="00B44045" w:rsidTr="00885F43">
        <w:tc>
          <w:tcPr>
            <w:tcW w:w="9072" w:type="dxa"/>
            <w:gridSpan w:val="4"/>
            <w:tcBorders>
              <w:bottom w:val="single" w:sz="4" w:space="0" w:color="auto"/>
            </w:tcBorders>
            <w:shd w:val="clear" w:color="auto" w:fill="FFFFFF" w:themeFill="background1"/>
          </w:tcPr>
          <w:p w:rsidR="00885F43" w:rsidRPr="00C405F2" w:rsidRDefault="00885F43" w:rsidP="00885F43">
            <w:pPr>
              <w:spacing w:after="0" w:line="240" w:lineRule="auto"/>
              <w:rPr>
                <w:rFonts w:asciiTheme="minorHAnsi" w:eastAsia="Times New Roman" w:hAnsiTheme="minorHAnsi" w:cs="Arial"/>
                <w:b/>
                <w:sz w:val="20"/>
                <w:szCs w:val="20"/>
                <w:lang w:val="en-GB"/>
              </w:rPr>
            </w:pPr>
          </w:p>
          <w:p w:rsidR="00885F43" w:rsidRPr="00B44045" w:rsidRDefault="00885F43" w:rsidP="00885F43">
            <w:pPr>
              <w:spacing w:after="0" w:line="240" w:lineRule="auto"/>
              <w:rPr>
                <w:rFonts w:asciiTheme="minorHAnsi" w:eastAsia="Times New Roman" w:hAnsiTheme="minorHAnsi" w:cs="Arial"/>
                <w:b/>
                <w:lang w:val="en-GB"/>
              </w:rPr>
            </w:pPr>
            <w:r>
              <w:rPr>
                <w:rFonts w:asciiTheme="minorHAnsi" w:eastAsia="Times New Roman" w:hAnsiTheme="minorHAnsi" w:cs="Arial"/>
                <w:b/>
                <w:lang w:val="en-GB"/>
              </w:rPr>
              <w:t>4</w:t>
            </w:r>
            <w:r w:rsidRPr="00B44045">
              <w:rPr>
                <w:rFonts w:asciiTheme="minorHAnsi" w:eastAsia="Times New Roman" w:hAnsiTheme="minorHAnsi" w:cs="Arial"/>
                <w:b/>
                <w:lang w:val="en-GB"/>
              </w:rPr>
              <w:t>.1</w:t>
            </w:r>
            <w:r w:rsidRPr="00B44045">
              <w:rPr>
                <w:rFonts w:asciiTheme="minorHAnsi" w:eastAsia="Times New Roman" w:hAnsiTheme="minorHAnsi" w:cs="Arial"/>
                <w:b/>
                <w:lang w:val="en-GB"/>
              </w:rPr>
              <w:tab/>
            </w:r>
            <w:r>
              <w:rPr>
                <w:rFonts w:asciiTheme="minorHAnsi" w:eastAsia="Times New Roman" w:hAnsiTheme="minorHAnsi" w:cs="Arial"/>
                <w:b/>
                <w:lang w:val="en-GB"/>
              </w:rPr>
              <w:t>Enhancements</w:t>
            </w:r>
          </w:p>
          <w:p w:rsidR="00C405F2" w:rsidRDefault="00885F43" w:rsidP="00C405F2">
            <w:pPr>
              <w:pStyle w:val="ListParagraph"/>
              <w:spacing w:after="0" w:line="240" w:lineRule="auto"/>
              <w:ind w:left="33"/>
              <w:rPr>
                <w:rFonts w:asciiTheme="minorHAnsi" w:hAnsiTheme="minorHAnsi" w:cs="Calibri"/>
              </w:rPr>
            </w:pPr>
            <w:r>
              <w:rPr>
                <w:rFonts w:asciiTheme="minorHAnsi" w:hAnsiTheme="minorHAnsi" w:cs="Calibri"/>
              </w:rPr>
              <w:t>No new ideas for enhancements have been submitted.</w:t>
            </w:r>
            <w:r w:rsidR="00C405F2">
              <w:rPr>
                <w:rFonts w:asciiTheme="minorHAnsi" w:hAnsiTheme="minorHAnsi" w:cs="Calibri"/>
              </w:rPr>
              <w:t xml:space="preserve"> </w:t>
            </w:r>
            <w:r w:rsidR="00C405F2">
              <w:rPr>
                <w:rFonts w:asciiTheme="minorHAnsi" w:hAnsiTheme="minorHAnsi" w:cs="Arial"/>
              </w:rPr>
              <w:t xml:space="preserve">The Chair </w:t>
            </w:r>
            <w:r w:rsidR="00C405F2" w:rsidRPr="00B44045">
              <w:rPr>
                <w:rFonts w:asciiTheme="minorHAnsi" w:hAnsiTheme="minorHAnsi" w:cs="Arial"/>
              </w:rPr>
              <w:t xml:space="preserve">asked the group </w:t>
            </w:r>
            <w:r w:rsidR="00C405F2">
              <w:rPr>
                <w:rFonts w:asciiTheme="minorHAnsi" w:hAnsiTheme="minorHAnsi" w:cs="Arial"/>
              </w:rPr>
              <w:t xml:space="preserve">to talk to their teams and submit </w:t>
            </w:r>
            <w:r w:rsidR="00C405F2" w:rsidRPr="00B44045">
              <w:rPr>
                <w:rFonts w:asciiTheme="minorHAnsi" w:hAnsiTheme="minorHAnsi" w:cs="Arial"/>
              </w:rPr>
              <w:t>any ideas for enhancements</w:t>
            </w:r>
            <w:r w:rsidR="00C405F2">
              <w:rPr>
                <w:rFonts w:asciiTheme="minorHAnsi" w:hAnsiTheme="minorHAnsi" w:cs="Arial"/>
              </w:rPr>
              <w:t xml:space="preserve"> for 2019 to keep ideas coming in.</w:t>
            </w:r>
          </w:p>
          <w:p w:rsidR="00C405F2" w:rsidRPr="00C405F2" w:rsidRDefault="00C405F2" w:rsidP="00885F43">
            <w:pPr>
              <w:spacing w:after="0" w:line="240" w:lineRule="auto"/>
              <w:rPr>
                <w:rFonts w:asciiTheme="minorHAnsi" w:hAnsiTheme="minorHAnsi" w:cs="Calibri"/>
                <w:sz w:val="20"/>
                <w:szCs w:val="20"/>
              </w:rPr>
            </w:pPr>
          </w:p>
        </w:tc>
      </w:tr>
      <w:tr w:rsidR="00885F43" w:rsidRPr="00B44045" w:rsidTr="00885F43">
        <w:tc>
          <w:tcPr>
            <w:tcW w:w="5245" w:type="dxa"/>
            <w:tcBorders>
              <w:bottom w:val="single" w:sz="4" w:space="0" w:color="auto"/>
            </w:tcBorders>
            <w:shd w:val="clear" w:color="auto" w:fill="D9D9D9" w:themeFill="background1" w:themeFillShade="D9"/>
          </w:tcPr>
          <w:p w:rsidR="00885F43" w:rsidRPr="00B44045" w:rsidRDefault="00885F43" w:rsidP="00885F43">
            <w:pPr>
              <w:spacing w:after="0" w:line="240" w:lineRule="auto"/>
              <w:rPr>
                <w:rFonts w:asciiTheme="minorHAnsi" w:eastAsia="Times New Roman" w:hAnsiTheme="minorHAnsi" w:cs="Arial"/>
                <w:b/>
                <w:lang w:val="en-GB"/>
              </w:rPr>
            </w:pPr>
            <w:r w:rsidRPr="00B44045">
              <w:rPr>
                <w:rFonts w:asciiTheme="minorHAnsi" w:hAnsiTheme="minorHAnsi" w:cs="Calibri"/>
                <w:b/>
              </w:rPr>
              <w:t>Action Items</w:t>
            </w:r>
          </w:p>
        </w:tc>
        <w:tc>
          <w:tcPr>
            <w:tcW w:w="2268" w:type="dxa"/>
            <w:tcBorders>
              <w:bottom w:val="single" w:sz="4" w:space="0" w:color="auto"/>
            </w:tcBorders>
            <w:shd w:val="clear" w:color="auto" w:fill="D9D9D9" w:themeFill="background1" w:themeFillShade="D9"/>
          </w:tcPr>
          <w:p w:rsidR="00885F43" w:rsidRPr="00B44045" w:rsidRDefault="00885F43" w:rsidP="00885F43">
            <w:pPr>
              <w:spacing w:after="0" w:line="240" w:lineRule="auto"/>
              <w:rPr>
                <w:rFonts w:asciiTheme="minorHAnsi" w:eastAsia="Times New Roman" w:hAnsiTheme="minorHAnsi" w:cs="Arial"/>
                <w:b/>
                <w:lang w:val="en-GB"/>
              </w:rPr>
            </w:pPr>
            <w:r w:rsidRPr="00B44045">
              <w:rPr>
                <w:rFonts w:asciiTheme="minorHAnsi" w:hAnsiTheme="minorHAnsi" w:cs="Calibri"/>
                <w:b/>
              </w:rPr>
              <w:t>Person Responsible</w:t>
            </w:r>
          </w:p>
        </w:tc>
        <w:tc>
          <w:tcPr>
            <w:tcW w:w="1559" w:type="dxa"/>
            <w:gridSpan w:val="2"/>
            <w:tcBorders>
              <w:bottom w:val="single" w:sz="4" w:space="0" w:color="auto"/>
            </w:tcBorders>
            <w:shd w:val="clear" w:color="auto" w:fill="D9D9D9" w:themeFill="background1" w:themeFillShade="D9"/>
          </w:tcPr>
          <w:p w:rsidR="00885F43" w:rsidRPr="00B44045" w:rsidRDefault="00885F43" w:rsidP="00885F43">
            <w:pPr>
              <w:spacing w:after="0" w:line="240" w:lineRule="auto"/>
              <w:rPr>
                <w:rFonts w:asciiTheme="minorHAnsi" w:eastAsia="Times New Roman" w:hAnsiTheme="minorHAnsi" w:cs="Arial"/>
                <w:b/>
                <w:lang w:val="en-GB"/>
              </w:rPr>
            </w:pPr>
            <w:r w:rsidRPr="00B44045">
              <w:rPr>
                <w:rFonts w:asciiTheme="minorHAnsi" w:hAnsiTheme="minorHAnsi" w:cs="Calibri"/>
                <w:b/>
              </w:rPr>
              <w:t>Deadlines</w:t>
            </w:r>
          </w:p>
        </w:tc>
      </w:tr>
      <w:tr w:rsidR="00885F43" w:rsidRPr="00B44045" w:rsidTr="00885F43">
        <w:tc>
          <w:tcPr>
            <w:tcW w:w="5245" w:type="dxa"/>
            <w:tcBorders>
              <w:bottom w:val="single" w:sz="4" w:space="0" w:color="auto"/>
            </w:tcBorders>
            <w:shd w:val="clear" w:color="auto" w:fill="FFFFFF" w:themeFill="background1"/>
          </w:tcPr>
          <w:p w:rsidR="00885F43" w:rsidRPr="00B44045" w:rsidRDefault="00885F43" w:rsidP="00885F43">
            <w:pPr>
              <w:spacing w:after="0" w:line="240" w:lineRule="auto"/>
              <w:rPr>
                <w:rFonts w:asciiTheme="minorHAnsi" w:eastAsia="Times New Roman" w:hAnsiTheme="minorHAnsi" w:cs="Arial"/>
                <w:b/>
                <w:lang w:val="en-GB"/>
              </w:rPr>
            </w:pPr>
            <w:r w:rsidRPr="00B44045">
              <w:rPr>
                <w:rFonts w:asciiTheme="minorHAnsi" w:hAnsiTheme="minorHAnsi" w:cs="Calibri"/>
                <w:b/>
              </w:rPr>
              <w:t>0</w:t>
            </w:r>
            <w:r>
              <w:rPr>
                <w:rFonts w:asciiTheme="minorHAnsi" w:hAnsiTheme="minorHAnsi" w:cs="Calibri"/>
                <w:b/>
              </w:rPr>
              <w:t>3</w:t>
            </w:r>
            <w:r w:rsidRPr="00B44045">
              <w:rPr>
                <w:rFonts w:asciiTheme="minorHAnsi" w:hAnsiTheme="minorHAnsi" w:cs="Calibri"/>
                <w:b/>
              </w:rPr>
              <w:t>-</w:t>
            </w:r>
            <w:r>
              <w:rPr>
                <w:rFonts w:asciiTheme="minorHAnsi" w:hAnsiTheme="minorHAnsi" w:cs="Calibri"/>
                <w:b/>
              </w:rPr>
              <w:t>06</w:t>
            </w:r>
            <w:r w:rsidRPr="00B44045">
              <w:rPr>
                <w:rFonts w:asciiTheme="minorHAnsi" w:hAnsiTheme="minorHAnsi" w:cs="Calibri"/>
                <w:b/>
              </w:rPr>
              <w:t>/1</w:t>
            </w:r>
            <w:r>
              <w:rPr>
                <w:rFonts w:asciiTheme="minorHAnsi" w:hAnsiTheme="minorHAnsi" w:cs="Calibri"/>
                <w:b/>
              </w:rPr>
              <w:t xml:space="preserve">9 </w:t>
            </w:r>
            <w:r>
              <w:rPr>
                <w:rFonts w:asciiTheme="minorHAnsi" w:hAnsiTheme="minorHAnsi" w:cs="Calibri"/>
              </w:rPr>
              <w:t>All members to ask their staff and users for ideas for enhancements and then forward to the Chair.</w:t>
            </w:r>
          </w:p>
        </w:tc>
        <w:tc>
          <w:tcPr>
            <w:tcW w:w="2268" w:type="dxa"/>
            <w:tcBorders>
              <w:bottom w:val="single" w:sz="4" w:space="0" w:color="auto"/>
            </w:tcBorders>
            <w:shd w:val="clear" w:color="auto" w:fill="FFFFFF" w:themeFill="background1"/>
          </w:tcPr>
          <w:p w:rsidR="00885F43" w:rsidRPr="00B44045" w:rsidRDefault="00885F43" w:rsidP="00885F43">
            <w:pPr>
              <w:spacing w:after="0" w:line="240" w:lineRule="auto"/>
              <w:rPr>
                <w:rFonts w:asciiTheme="minorHAnsi" w:eastAsia="Times New Roman" w:hAnsiTheme="minorHAnsi" w:cs="Arial"/>
                <w:b/>
                <w:lang w:val="en-GB"/>
              </w:rPr>
            </w:pPr>
            <w:r>
              <w:rPr>
                <w:rFonts w:asciiTheme="minorHAnsi" w:hAnsiTheme="minorHAnsi" w:cs="Calibri"/>
              </w:rPr>
              <w:t>All</w:t>
            </w:r>
          </w:p>
        </w:tc>
        <w:tc>
          <w:tcPr>
            <w:tcW w:w="1559" w:type="dxa"/>
            <w:gridSpan w:val="2"/>
            <w:tcBorders>
              <w:bottom w:val="single" w:sz="4" w:space="0" w:color="auto"/>
            </w:tcBorders>
            <w:shd w:val="clear" w:color="auto" w:fill="FFFFFF" w:themeFill="background1"/>
          </w:tcPr>
          <w:p w:rsidR="00885F43" w:rsidRPr="00B44045" w:rsidRDefault="00885F43" w:rsidP="00885F43">
            <w:pPr>
              <w:spacing w:after="0" w:line="240" w:lineRule="auto"/>
              <w:rPr>
                <w:rFonts w:asciiTheme="minorHAnsi" w:eastAsia="Times New Roman" w:hAnsiTheme="minorHAnsi" w:cs="Arial"/>
                <w:b/>
                <w:lang w:val="en-GB"/>
              </w:rPr>
            </w:pPr>
            <w:r>
              <w:rPr>
                <w:rFonts w:asciiTheme="minorHAnsi" w:hAnsiTheme="minorHAnsi" w:cs="Calibri"/>
              </w:rPr>
              <w:t>18 July 2019</w:t>
            </w:r>
          </w:p>
        </w:tc>
      </w:tr>
      <w:tr w:rsidR="00885F43" w:rsidRPr="00B44045" w:rsidTr="00885F43">
        <w:tc>
          <w:tcPr>
            <w:tcW w:w="9072" w:type="dxa"/>
            <w:gridSpan w:val="4"/>
            <w:tcBorders>
              <w:bottom w:val="single" w:sz="4" w:space="0" w:color="auto"/>
            </w:tcBorders>
            <w:shd w:val="clear" w:color="auto" w:fill="D9D9D9" w:themeFill="background1" w:themeFillShade="D9"/>
          </w:tcPr>
          <w:p w:rsidR="00885F43" w:rsidRPr="00B44045" w:rsidRDefault="00885F43" w:rsidP="00885F43">
            <w:pPr>
              <w:spacing w:after="0" w:line="240" w:lineRule="auto"/>
              <w:rPr>
                <w:rFonts w:asciiTheme="minorHAnsi" w:hAnsiTheme="minorHAnsi" w:cs="Calibri"/>
                <w:b/>
              </w:rPr>
            </w:pPr>
            <w:r>
              <w:rPr>
                <w:rFonts w:asciiTheme="minorHAnsi" w:hAnsiTheme="minorHAnsi" w:cs="Calibri"/>
                <w:b/>
              </w:rPr>
              <w:lastRenderedPageBreak/>
              <w:t>05</w:t>
            </w:r>
            <w:r>
              <w:rPr>
                <w:rFonts w:asciiTheme="minorHAnsi" w:hAnsiTheme="minorHAnsi" w:cs="Calibri"/>
                <w:b/>
              </w:rPr>
              <w:tab/>
              <w:t>Items to Consider</w:t>
            </w:r>
          </w:p>
        </w:tc>
      </w:tr>
      <w:tr w:rsidR="00885F43" w:rsidRPr="00B44045" w:rsidTr="00885F43">
        <w:tc>
          <w:tcPr>
            <w:tcW w:w="9072" w:type="dxa"/>
            <w:gridSpan w:val="4"/>
            <w:tcBorders>
              <w:bottom w:val="single" w:sz="4" w:space="0" w:color="auto"/>
            </w:tcBorders>
            <w:shd w:val="clear" w:color="auto" w:fill="FFFFFF" w:themeFill="background1"/>
          </w:tcPr>
          <w:p w:rsidR="00885F43" w:rsidRDefault="00885F43" w:rsidP="00885F43">
            <w:pPr>
              <w:spacing w:after="0" w:line="240" w:lineRule="auto"/>
              <w:rPr>
                <w:rFonts w:asciiTheme="minorHAnsi" w:eastAsia="Times New Roman" w:hAnsiTheme="minorHAnsi" w:cs="Arial"/>
                <w:b/>
                <w:lang w:val="en-GB"/>
              </w:rPr>
            </w:pPr>
          </w:p>
          <w:p w:rsidR="00885F43" w:rsidRPr="005D0161" w:rsidRDefault="00885F43" w:rsidP="00885F43">
            <w:pPr>
              <w:spacing w:after="0" w:line="240" w:lineRule="auto"/>
              <w:rPr>
                <w:rFonts w:asciiTheme="minorHAnsi" w:hAnsiTheme="minorHAnsi" w:cs="Calibri"/>
                <w:b/>
              </w:rPr>
            </w:pPr>
            <w:r>
              <w:rPr>
                <w:rFonts w:asciiTheme="minorHAnsi" w:hAnsiTheme="minorHAnsi" w:cs="Calibri"/>
                <w:b/>
              </w:rPr>
              <w:t>5</w:t>
            </w:r>
            <w:r w:rsidRPr="00420F69">
              <w:rPr>
                <w:rFonts w:asciiTheme="minorHAnsi" w:hAnsiTheme="minorHAnsi" w:cs="Calibri"/>
                <w:b/>
              </w:rPr>
              <w:t>.</w:t>
            </w:r>
            <w:r>
              <w:rPr>
                <w:rFonts w:asciiTheme="minorHAnsi" w:hAnsiTheme="minorHAnsi" w:cs="Calibri"/>
                <w:b/>
              </w:rPr>
              <w:t>1</w:t>
            </w:r>
            <w:r w:rsidRPr="00420F69">
              <w:rPr>
                <w:rFonts w:asciiTheme="minorHAnsi" w:hAnsiTheme="minorHAnsi" w:cs="Calibri"/>
                <w:b/>
              </w:rPr>
              <w:tab/>
            </w:r>
            <w:r>
              <w:rPr>
                <w:rFonts w:asciiTheme="minorHAnsi" w:hAnsiTheme="minorHAnsi" w:cs="Calibri"/>
                <w:b/>
              </w:rPr>
              <w:t>Action Register - i</w:t>
            </w:r>
            <w:r w:rsidRPr="00420F69">
              <w:rPr>
                <w:rFonts w:asciiTheme="minorHAnsi" w:hAnsiTheme="minorHAnsi" w:cs="Calibri"/>
                <w:b/>
              </w:rPr>
              <w:t xml:space="preserve">tems to </w:t>
            </w:r>
            <w:r>
              <w:rPr>
                <w:rFonts w:asciiTheme="minorHAnsi" w:hAnsiTheme="minorHAnsi" w:cs="Calibri"/>
                <w:b/>
              </w:rPr>
              <w:t>c</w:t>
            </w:r>
            <w:r w:rsidRPr="00420F69">
              <w:rPr>
                <w:rFonts w:asciiTheme="minorHAnsi" w:hAnsiTheme="minorHAnsi" w:cs="Calibri"/>
                <w:b/>
              </w:rPr>
              <w:t>onsider</w:t>
            </w:r>
          </w:p>
          <w:p w:rsidR="00885F43" w:rsidRDefault="004D5227" w:rsidP="004D5227">
            <w:pPr>
              <w:spacing w:after="0" w:line="240" w:lineRule="auto"/>
              <w:ind w:left="883" w:hanging="883"/>
              <w:rPr>
                <w:rFonts w:asciiTheme="minorHAnsi" w:hAnsiTheme="minorHAnsi" w:cs="Calibri"/>
              </w:rPr>
            </w:pPr>
            <w:r>
              <w:rPr>
                <w:rFonts w:asciiTheme="minorHAnsi" w:hAnsiTheme="minorHAnsi" w:cs="Calibri"/>
              </w:rPr>
              <w:t xml:space="preserve">Item </w:t>
            </w:r>
            <w:r w:rsidR="00885F43">
              <w:rPr>
                <w:rFonts w:asciiTheme="minorHAnsi" w:hAnsiTheme="minorHAnsi" w:cs="Calibri"/>
              </w:rPr>
              <w:t>46</w:t>
            </w:r>
            <w:r w:rsidR="00885F43">
              <w:rPr>
                <w:rFonts w:asciiTheme="minorHAnsi" w:hAnsiTheme="minorHAnsi" w:cs="Calibri"/>
              </w:rPr>
              <w:tab/>
              <w:t>Long Term Care Facilities (LTCF) Care Plan Evaluations to print under each Focus instead of together on a separate page. Shelley Mawhinney is to complete a mock-up care plan for visual representation.</w:t>
            </w:r>
          </w:p>
          <w:p w:rsidR="005D0161" w:rsidRPr="005D0161" w:rsidRDefault="005D0161" w:rsidP="004D5227">
            <w:pPr>
              <w:spacing w:after="0" w:line="240" w:lineRule="auto"/>
              <w:ind w:left="883" w:hanging="883"/>
              <w:rPr>
                <w:rFonts w:asciiTheme="minorHAnsi" w:hAnsiTheme="minorHAnsi" w:cs="Calibri"/>
                <w:sz w:val="8"/>
                <w:szCs w:val="8"/>
              </w:rPr>
            </w:pPr>
          </w:p>
          <w:p w:rsidR="00885F43" w:rsidRDefault="004D5227" w:rsidP="004D5227">
            <w:pPr>
              <w:spacing w:after="0" w:line="240" w:lineRule="auto"/>
              <w:ind w:left="883" w:hanging="883"/>
              <w:rPr>
                <w:rFonts w:asciiTheme="minorHAnsi" w:hAnsiTheme="minorHAnsi" w:cs="Calibri"/>
              </w:rPr>
            </w:pPr>
            <w:r>
              <w:rPr>
                <w:rFonts w:asciiTheme="minorHAnsi" w:hAnsiTheme="minorHAnsi" w:cs="Calibri"/>
              </w:rPr>
              <w:t>Item 1</w:t>
            </w:r>
            <w:r>
              <w:rPr>
                <w:rFonts w:asciiTheme="minorHAnsi" w:hAnsiTheme="minorHAnsi" w:cs="Calibri"/>
              </w:rPr>
              <w:tab/>
            </w:r>
            <w:r w:rsidR="00885F43" w:rsidRPr="004D5227">
              <w:rPr>
                <w:rFonts w:asciiTheme="minorHAnsi" w:hAnsiTheme="minorHAnsi" w:cs="Calibri"/>
              </w:rPr>
              <w:t>New Forms to have the option of clearing all data so that the previous forms data is not automatically carried over to the new form. Adam Prybyl advised that this would be an option with the move to the Advanced Form Builder which has single page technologies. The Advanced Form Builder will be available next year in 2020.</w:t>
            </w:r>
          </w:p>
          <w:p w:rsidR="005D0161" w:rsidRPr="005D0161" w:rsidRDefault="005D0161" w:rsidP="004D5227">
            <w:pPr>
              <w:spacing w:after="0" w:line="240" w:lineRule="auto"/>
              <w:ind w:left="883" w:hanging="883"/>
              <w:rPr>
                <w:rFonts w:asciiTheme="minorHAnsi" w:hAnsiTheme="minorHAnsi" w:cs="Calibri"/>
                <w:sz w:val="8"/>
                <w:szCs w:val="8"/>
              </w:rPr>
            </w:pPr>
          </w:p>
          <w:p w:rsidR="00885F43" w:rsidRPr="00420F69" w:rsidRDefault="004D5227" w:rsidP="004D5227">
            <w:pPr>
              <w:spacing w:after="0" w:line="240" w:lineRule="auto"/>
              <w:ind w:left="883" w:hanging="883"/>
              <w:rPr>
                <w:rFonts w:asciiTheme="minorHAnsi" w:hAnsiTheme="minorHAnsi" w:cs="Calibri"/>
              </w:rPr>
            </w:pPr>
            <w:r>
              <w:rPr>
                <w:rFonts w:asciiTheme="minorHAnsi" w:hAnsiTheme="minorHAnsi" w:cs="Calibri"/>
              </w:rPr>
              <w:t>Item 3</w:t>
            </w:r>
            <w:r>
              <w:rPr>
                <w:rFonts w:asciiTheme="minorHAnsi" w:hAnsiTheme="minorHAnsi" w:cs="Calibri"/>
              </w:rPr>
              <w:tab/>
            </w:r>
            <w:r w:rsidR="00885F43">
              <w:rPr>
                <w:rFonts w:asciiTheme="minorHAnsi" w:hAnsiTheme="minorHAnsi" w:cs="Calibri"/>
              </w:rPr>
              <w:t xml:space="preserve">Weight loss percentages report with graphic to be developed by Peter Tang using Telerik in August 2019. </w:t>
            </w:r>
          </w:p>
          <w:p w:rsidR="00885F43" w:rsidRPr="00420F69" w:rsidRDefault="00885F43" w:rsidP="00885F43">
            <w:pPr>
              <w:spacing w:after="0" w:line="240" w:lineRule="auto"/>
              <w:rPr>
                <w:rFonts w:asciiTheme="minorHAnsi" w:hAnsiTheme="minorHAnsi" w:cs="Calibri"/>
              </w:rPr>
            </w:pPr>
          </w:p>
        </w:tc>
      </w:tr>
      <w:tr w:rsidR="00885F43" w:rsidRPr="00B44045" w:rsidTr="00885F43">
        <w:tc>
          <w:tcPr>
            <w:tcW w:w="5245" w:type="dxa"/>
            <w:tcBorders>
              <w:bottom w:val="single" w:sz="4" w:space="0" w:color="auto"/>
            </w:tcBorders>
            <w:shd w:val="clear" w:color="auto" w:fill="D9D9D9" w:themeFill="background1" w:themeFillShade="D9"/>
          </w:tcPr>
          <w:p w:rsidR="00885F43" w:rsidRPr="00B44045" w:rsidRDefault="00885F43" w:rsidP="00885F43">
            <w:pPr>
              <w:spacing w:after="0" w:line="240" w:lineRule="auto"/>
              <w:rPr>
                <w:rFonts w:asciiTheme="minorHAnsi" w:eastAsia="Times New Roman" w:hAnsiTheme="minorHAnsi" w:cs="Arial"/>
                <w:b/>
                <w:lang w:val="en-GB"/>
              </w:rPr>
            </w:pPr>
            <w:r w:rsidRPr="00B44045">
              <w:rPr>
                <w:rFonts w:asciiTheme="minorHAnsi" w:hAnsiTheme="minorHAnsi" w:cs="Calibri"/>
                <w:b/>
              </w:rPr>
              <w:t>Action Items</w:t>
            </w:r>
          </w:p>
        </w:tc>
        <w:tc>
          <w:tcPr>
            <w:tcW w:w="2268" w:type="dxa"/>
            <w:shd w:val="clear" w:color="auto" w:fill="D9D9D9" w:themeFill="background1" w:themeFillShade="D9"/>
          </w:tcPr>
          <w:p w:rsidR="00885F43" w:rsidRPr="00B44045" w:rsidRDefault="00885F43" w:rsidP="00885F43">
            <w:pPr>
              <w:spacing w:after="0" w:line="240" w:lineRule="auto"/>
              <w:rPr>
                <w:rFonts w:asciiTheme="minorHAnsi" w:eastAsia="Times New Roman" w:hAnsiTheme="minorHAnsi" w:cs="Arial"/>
                <w:b/>
                <w:lang w:val="en-GB"/>
              </w:rPr>
            </w:pPr>
            <w:r w:rsidRPr="00B44045">
              <w:rPr>
                <w:rFonts w:asciiTheme="minorHAnsi" w:hAnsiTheme="minorHAnsi" w:cs="Calibri"/>
                <w:b/>
              </w:rPr>
              <w:t>Person Responsible</w:t>
            </w:r>
          </w:p>
        </w:tc>
        <w:tc>
          <w:tcPr>
            <w:tcW w:w="1559" w:type="dxa"/>
            <w:gridSpan w:val="2"/>
            <w:shd w:val="clear" w:color="auto" w:fill="D9D9D9" w:themeFill="background1" w:themeFillShade="D9"/>
          </w:tcPr>
          <w:p w:rsidR="00885F43" w:rsidRPr="00B44045" w:rsidRDefault="00885F43" w:rsidP="00885F43">
            <w:pPr>
              <w:spacing w:after="0" w:line="240" w:lineRule="auto"/>
              <w:rPr>
                <w:rFonts w:asciiTheme="minorHAnsi" w:eastAsia="Times New Roman" w:hAnsiTheme="minorHAnsi" w:cs="Arial"/>
                <w:b/>
                <w:lang w:val="en-GB"/>
              </w:rPr>
            </w:pPr>
            <w:r w:rsidRPr="00B44045">
              <w:rPr>
                <w:rFonts w:asciiTheme="minorHAnsi" w:hAnsiTheme="minorHAnsi" w:cs="Calibri"/>
                <w:b/>
              </w:rPr>
              <w:t>Deadlines</w:t>
            </w:r>
          </w:p>
        </w:tc>
      </w:tr>
      <w:tr w:rsidR="00885F43" w:rsidRPr="00B44045" w:rsidTr="00885F43">
        <w:tc>
          <w:tcPr>
            <w:tcW w:w="5245" w:type="dxa"/>
            <w:tcBorders>
              <w:bottom w:val="single" w:sz="4" w:space="0" w:color="auto"/>
            </w:tcBorders>
            <w:shd w:val="clear" w:color="auto" w:fill="FFFFFF" w:themeFill="background1"/>
          </w:tcPr>
          <w:p w:rsidR="00885F43" w:rsidRPr="00B44045" w:rsidRDefault="00885F43" w:rsidP="00885F43">
            <w:pPr>
              <w:spacing w:after="0" w:line="240" w:lineRule="auto"/>
              <w:rPr>
                <w:rFonts w:asciiTheme="minorHAnsi" w:hAnsiTheme="minorHAnsi" w:cs="Calibri"/>
              </w:rPr>
            </w:pPr>
            <w:r w:rsidRPr="00B44045">
              <w:rPr>
                <w:rFonts w:asciiTheme="minorHAnsi" w:hAnsiTheme="minorHAnsi" w:cs="Calibri"/>
                <w:b/>
              </w:rPr>
              <w:t>0</w:t>
            </w:r>
            <w:r>
              <w:rPr>
                <w:rFonts w:asciiTheme="minorHAnsi" w:hAnsiTheme="minorHAnsi" w:cs="Calibri"/>
                <w:b/>
              </w:rPr>
              <w:t>4</w:t>
            </w:r>
            <w:r w:rsidRPr="00B44045">
              <w:rPr>
                <w:rFonts w:asciiTheme="minorHAnsi" w:hAnsiTheme="minorHAnsi" w:cs="Calibri"/>
                <w:b/>
              </w:rPr>
              <w:t>-</w:t>
            </w:r>
            <w:r>
              <w:rPr>
                <w:rFonts w:asciiTheme="minorHAnsi" w:hAnsiTheme="minorHAnsi" w:cs="Calibri"/>
                <w:b/>
              </w:rPr>
              <w:t>06</w:t>
            </w:r>
            <w:r w:rsidRPr="00B44045">
              <w:rPr>
                <w:rFonts w:asciiTheme="minorHAnsi" w:hAnsiTheme="minorHAnsi" w:cs="Calibri"/>
                <w:b/>
              </w:rPr>
              <w:t>/1</w:t>
            </w:r>
            <w:r>
              <w:rPr>
                <w:rFonts w:asciiTheme="minorHAnsi" w:hAnsiTheme="minorHAnsi" w:cs="Calibri"/>
                <w:b/>
              </w:rPr>
              <w:t>9</w:t>
            </w:r>
            <w:r w:rsidRPr="00B44045">
              <w:rPr>
                <w:rFonts w:asciiTheme="minorHAnsi" w:hAnsiTheme="minorHAnsi" w:cs="Calibri"/>
                <w:b/>
              </w:rPr>
              <w:t xml:space="preserve"> </w:t>
            </w:r>
            <w:r>
              <w:rPr>
                <w:rFonts w:asciiTheme="minorHAnsi" w:hAnsiTheme="minorHAnsi" w:cs="Calibri"/>
              </w:rPr>
              <w:t>Shelley Mawhinney to complete a visual representation of what the LTCF Care Plan might look like with the Evaluation printed with the Focus.</w:t>
            </w:r>
          </w:p>
          <w:p w:rsidR="00885F43" w:rsidRPr="00B44045" w:rsidRDefault="00885F43" w:rsidP="00885F43">
            <w:pPr>
              <w:spacing w:after="0" w:line="240" w:lineRule="auto"/>
              <w:rPr>
                <w:rFonts w:asciiTheme="minorHAnsi" w:eastAsia="Times New Roman" w:hAnsiTheme="minorHAnsi" w:cs="Arial"/>
                <w:b/>
                <w:lang w:val="en-GB"/>
              </w:rPr>
            </w:pPr>
          </w:p>
        </w:tc>
        <w:tc>
          <w:tcPr>
            <w:tcW w:w="2268" w:type="dxa"/>
          </w:tcPr>
          <w:p w:rsidR="00885F43" w:rsidRPr="00B44045" w:rsidRDefault="00885F43" w:rsidP="00885F43">
            <w:pPr>
              <w:spacing w:after="0" w:line="240" w:lineRule="auto"/>
              <w:rPr>
                <w:rFonts w:asciiTheme="minorHAnsi" w:eastAsia="Times New Roman" w:hAnsiTheme="minorHAnsi" w:cs="Arial"/>
                <w:b/>
                <w:lang w:val="en-GB"/>
              </w:rPr>
            </w:pPr>
            <w:r>
              <w:rPr>
                <w:rFonts w:asciiTheme="minorHAnsi" w:hAnsiTheme="minorHAnsi" w:cs="Calibri"/>
              </w:rPr>
              <w:t>Shelley Mawhinney</w:t>
            </w:r>
          </w:p>
        </w:tc>
        <w:tc>
          <w:tcPr>
            <w:tcW w:w="1559" w:type="dxa"/>
            <w:gridSpan w:val="2"/>
          </w:tcPr>
          <w:p w:rsidR="00885F43" w:rsidRPr="00B44045" w:rsidRDefault="00885F43" w:rsidP="00885F43">
            <w:pPr>
              <w:spacing w:after="0" w:line="240" w:lineRule="auto"/>
              <w:rPr>
                <w:rFonts w:asciiTheme="minorHAnsi" w:eastAsia="Times New Roman" w:hAnsiTheme="minorHAnsi" w:cs="Arial"/>
                <w:b/>
                <w:lang w:val="en-GB"/>
              </w:rPr>
            </w:pPr>
            <w:r>
              <w:rPr>
                <w:rFonts w:asciiTheme="minorHAnsi" w:hAnsiTheme="minorHAnsi" w:cs="Calibri"/>
              </w:rPr>
              <w:t>18 July 2019</w:t>
            </w:r>
          </w:p>
        </w:tc>
      </w:tr>
      <w:tr w:rsidR="00885F43" w:rsidRPr="00B44045" w:rsidTr="00885F43">
        <w:tc>
          <w:tcPr>
            <w:tcW w:w="5245" w:type="dxa"/>
            <w:tcBorders>
              <w:bottom w:val="single" w:sz="4" w:space="0" w:color="auto"/>
            </w:tcBorders>
            <w:shd w:val="clear" w:color="auto" w:fill="FFFFFF" w:themeFill="background1"/>
          </w:tcPr>
          <w:p w:rsidR="00885F43" w:rsidRPr="00B44045" w:rsidRDefault="00885F43" w:rsidP="00885F43">
            <w:pPr>
              <w:spacing w:after="0" w:line="240" w:lineRule="auto"/>
              <w:rPr>
                <w:rFonts w:asciiTheme="minorHAnsi" w:hAnsiTheme="minorHAnsi" w:cs="Calibri"/>
              </w:rPr>
            </w:pPr>
            <w:r w:rsidRPr="00B44045">
              <w:rPr>
                <w:rFonts w:asciiTheme="minorHAnsi" w:hAnsiTheme="minorHAnsi" w:cs="Calibri"/>
                <w:b/>
              </w:rPr>
              <w:t>0</w:t>
            </w:r>
            <w:r>
              <w:rPr>
                <w:rFonts w:asciiTheme="minorHAnsi" w:hAnsiTheme="minorHAnsi" w:cs="Calibri"/>
                <w:b/>
              </w:rPr>
              <w:t>5</w:t>
            </w:r>
            <w:r w:rsidRPr="00B44045">
              <w:rPr>
                <w:rFonts w:asciiTheme="minorHAnsi" w:hAnsiTheme="minorHAnsi" w:cs="Calibri"/>
                <w:b/>
              </w:rPr>
              <w:t>-</w:t>
            </w:r>
            <w:r>
              <w:rPr>
                <w:rFonts w:asciiTheme="minorHAnsi" w:hAnsiTheme="minorHAnsi" w:cs="Calibri"/>
                <w:b/>
              </w:rPr>
              <w:t>06</w:t>
            </w:r>
            <w:r w:rsidRPr="00B44045">
              <w:rPr>
                <w:rFonts w:asciiTheme="minorHAnsi" w:hAnsiTheme="minorHAnsi" w:cs="Calibri"/>
                <w:b/>
              </w:rPr>
              <w:t>/1</w:t>
            </w:r>
            <w:r>
              <w:rPr>
                <w:rFonts w:asciiTheme="minorHAnsi" w:hAnsiTheme="minorHAnsi" w:cs="Calibri"/>
                <w:b/>
              </w:rPr>
              <w:t>9</w:t>
            </w:r>
            <w:r w:rsidRPr="00B44045">
              <w:rPr>
                <w:rFonts w:asciiTheme="minorHAnsi" w:hAnsiTheme="minorHAnsi" w:cs="Calibri"/>
                <w:b/>
              </w:rPr>
              <w:t xml:space="preserve"> </w:t>
            </w:r>
            <w:r>
              <w:rPr>
                <w:rFonts w:asciiTheme="minorHAnsi" w:hAnsiTheme="minorHAnsi" w:cs="Calibri"/>
              </w:rPr>
              <w:t>Peter Tang to develop a weight loss percentages report with graphic using Telerik to present to SUG in September 2019.</w:t>
            </w:r>
          </w:p>
          <w:p w:rsidR="00885F43" w:rsidRPr="00B44045" w:rsidRDefault="00885F43" w:rsidP="00885F43">
            <w:pPr>
              <w:spacing w:after="0" w:line="240" w:lineRule="auto"/>
              <w:rPr>
                <w:rFonts w:asciiTheme="minorHAnsi" w:eastAsia="Times New Roman" w:hAnsiTheme="minorHAnsi" w:cs="Arial"/>
                <w:b/>
                <w:lang w:val="en-GB"/>
              </w:rPr>
            </w:pPr>
          </w:p>
        </w:tc>
        <w:tc>
          <w:tcPr>
            <w:tcW w:w="2268" w:type="dxa"/>
          </w:tcPr>
          <w:p w:rsidR="00885F43" w:rsidRPr="00B44045" w:rsidRDefault="00885F43" w:rsidP="00885F43">
            <w:pPr>
              <w:spacing w:after="0" w:line="240" w:lineRule="auto"/>
              <w:rPr>
                <w:rFonts w:asciiTheme="minorHAnsi" w:eastAsia="Times New Roman" w:hAnsiTheme="minorHAnsi" w:cs="Arial"/>
                <w:b/>
                <w:lang w:val="en-GB"/>
              </w:rPr>
            </w:pPr>
            <w:r>
              <w:rPr>
                <w:rFonts w:asciiTheme="minorHAnsi" w:hAnsiTheme="minorHAnsi" w:cs="Calibri"/>
              </w:rPr>
              <w:t xml:space="preserve">Peter Tang </w:t>
            </w:r>
          </w:p>
        </w:tc>
        <w:tc>
          <w:tcPr>
            <w:tcW w:w="1559" w:type="dxa"/>
            <w:gridSpan w:val="2"/>
          </w:tcPr>
          <w:p w:rsidR="00885F43" w:rsidRPr="00B44045" w:rsidRDefault="00885F43" w:rsidP="00885F43">
            <w:pPr>
              <w:spacing w:after="0" w:line="240" w:lineRule="auto"/>
              <w:rPr>
                <w:rFonts w:asciiTheme="minorHAnsi" w:eastAsia="Times New Roman" w:hAnsiTheme="minorHAnsi" w:cs="Arial"/>
                <w:b/>
                <w:lang w:val="en-GB"/>
              </w:rPr>
            </w:pPr>
            <w:r>
              <w:rPr>
                <w:rFonts w:asciiTheme="minorHAnsi" w:hAnsiTheme="minorHAnsi" w:cs="Calibri"/>
              </w:rPr>
              <w:t>18 Sept 2019</w:t>
            </w:r>
          </w:p>
        </w:tc>
      </w:tr>
      <w:tr w:rsidR="00885F43" w:rsidRPr="00B44045" w:rsidTr="00885F43">
        <w:tc>
          <w:tcPr>
            <w:tcW w:w="9072" w:type="dxa"/>
            <w:gridSpan w:val="4"/>
            <w:shd w:val="clear" w:color="auto" w:fill="D9D9D9" w:themeFill="background1" w:themeFillShade="D9"/>
          </w:tcPr>
          <w:p w:rsidR="00885F43" w:rsidRPr="00B44045" w:rsidRDefault="00885F43" w:rsidP="00885F43">
            <w:pPr>
              <w:pStyle w:val="ListParagraph"/>
              <w:spacing w:after="0" w:line="240" w:lineRule="auto"/>
              <w:ind w:left="33"/>
              <w:rPr>
                <w:rFonts w:asciiTheme="minorHAnsi" w:hAnsiTheme="minorHAnsi" w:cs="Calibri"/>
                <w:b/>
              </w:rPr>
            </w:pPr>
            <w:r w:rsidRPr="00B44045">
              <w:rPr>
                <w:rFonts w:asciiTheme="minorHAnsi" w:hAnsiTheme="minorHAnsi" w:cs="Calibri"/>
                <w:b/>
              </w:rPr>
              <w:t>0</w:t>
            </w:r>
            <w:r>
              <w:rPr>
                <w:rFonts w:asciiTheme="minorHAnsi" w:hAnsiTheme="minorHAnsi" w:cs="Calibri"/>
                <w:b/>
              </w:rPr>
              <w:t>6</w:t>
            </w:r>
            <w:r w:rsidRPr="00B44045">
              <w:rPr>
                <w:rFonts w:asciiTheme="minorHAnsi" w:hAnsiTheme="minorHAnsi" w:cs="Calibri"/>
                <w:b/>
              </w:rPr>
              <w:tab/>
              <w:t>Other Business</w:t>
            </w:r>
          </w:p>
        </w:tc>
      </w:tr>
      <w:tr w:rsidR="00885F43" w:rsidRPr="00B44045" w:rsidTr="00885F43">
        <w:tc>
          <w:tcPr>
            <w:tcW w:w="9072" w:type="dxa"/>
            <w:gridSpan w:val="4"/>
            <w:tcBorders>
              <w:bottom w:val="single" w:sz="4" w:space="0" w:color="auto"/>
            </w:tcBorders>
          </w:tcPr>
          <w:p w:rsidR="00885F43" w:rsidRPr="00B44045" w:rsidRDefault="00885F43" w:rsidP="00885F43">
            <w:pPr>
              <w:pStyle w:val="ListParagraph"/>
              <w:spacing w:after="0" w:line="240" w:lineRule="auto"/>
              <w:ind w:left="33"/>
              <w:rPr>
                <w:rFonts w:asciiTheme="minorHAnsi" w:hAnsiTheme="minorHAnsi" w:cs="Calibri"/>
              </w:rPr>
            </w:pPr>
            <w:bookmarkStart w:id="2" w:name="_Hlk7454256"/>
          </w:p>
          <w:p w:rsidR="00885F43" w:rsidRDefault="00885F43" w:rsidP="00885F43">
            <w:pPr>
              <w:pStyle w:val="ListParagraph"/>
              <w:spacing w:after="0" w:line="240" w:lineRule="auto"/>
              <w:ind w:left="33"/>
              <w:rPr>
                <w:rFonts w:asciiTheme="minorHAnsi" w:hAnsiTheme="minorHAnsi" w:cs="Calibri"/>
                <w:b/>
              </w:rPr>
            </w:pPr>
            <w:r>
              <w:rPr>
                <w:rFonts w:asciiTheme="minorHAnsi" w:hAnsiTheme="minorHAnsi" w:cs="Calibri"/>
                <w:b/>
              </w:rPr>
              <w:t>6.1</w:t>
            </w:r>
            <w:r>
              <w:rPr>
                <w:rFonts w:asciiTheme="minorHAnsi" w:hAnsiTheme="minorHAnsi" w:cs="Calibri"/>
                <w:b/>
              </w:rPr>
              <w:tab/>
              <w:t>Contact Query</w:t>
            </w:r>
          </w:p>
          <w:p w:rsidR="00885F43" w:rsidRDefault="00885F43" w:rsidP="00885F43">
            <w:pPr>
              <w:pStyle w:val="ListParagraph"/>
              <w:spacing w:after="0" w:line="240" w:lineRule="auto"/>
              <w:ind w:left="33"/>
              <w:rPr>
                <w:iCs/>
                <w:lang w:val="en-US"/>
              </w:rPr>
            </w:pPr>
            <w:r>
              <w:rPr>
                <w:iCs/>
                <w:lang w:val="en-US"/>
              </w:rPr>
              <w:t xml:space="preserve">Andrea </w:t>
            </w:r>
            <w:r w:rsidR="00C405F2">
              <w:rPr>
                <w:iCs/>
                <w:lang w:val="en-US"/>
              </w:rPr>
              <w:t>Davidson had a contact query and was advised to email Terry Huntley or Michele</w:t>
            </w:r>
            <w:r w:rsidR="006B0959">
              <w:rPr>
                <w:iCs/>
                <w:lang w:val="en-US"/>
              </w:rPr>
              <w:t> </w:t>
            </w:r>
            <w:r w:rsidR="00C405F2">
              <w:rPr>
                <w:iCs/>
                <w:lang w:val="en-US"/>
              </w:rPr>
              <w:t>McCreadie.</w:t>
            </w:r>
          </w:p>
          <w:p w:rsidR="00885F43" w:rsidRDefault="00885F43" w:rsidP="00885F43">
            <w:pPr>
              <w:pStyle w:val="ListParagraph"/>
              <w:spacing w:after="0" w:line="240" w:lineRule="auto"/>
              <w:ind w:left="33"/>
              <w:rPr>
                <w:iCs/>
                <w:lang w:val="en-US"/>
              </w:rPr>
            </w:pPr>
          </w:p>
          <w:p w:rsidR="00885F43" w:rsidRPr="00AF5AC8" w:rsidRDefault="00885F43" w:rsidP="00885F43">
            <w:pPr>
              <w:pStyle w:val="ListParagraph"/>
              <w:spacing w:after="0" w:line="240" w:lineRule="auto"/>
              <w:ind w:left="33"/>
              <w:rPr>
                <w:b/>
                <w:iCs/>
                <w:lang w:val="en-US"/>
              </w:rPr>
            </w:pPr>
            <w:r w:rsidRPr="00AF5AC8">
              <w:rPr>
                <w:b/>
                <w:iCs/>
                <w:lang w:val="en-US"/>
              </w:rPr>
              <w:t>6.2</w:t>
            </w:r>
            <w:r w:rsidRPr="00AF5AC8">
              <w:rPr>
                <w:b/>
                <w:iCs/>
                <w:lang w:val="en-US"/>
              </w:rPr>
              <w:tab/>
            </w:r>
            <w:r w:rsidR="00C405F2">
              <w:rPr>
                <w:b/>
                <w:iCs/>
                <w:lang w:val="en-US"/>
              </w:rPr>
              <w:t>interRAI Software Services Webpage</w:t>
            </w:r>
            <w:r w:rsidRPr="00AF5AC8">
              <w:rPr>
                <w:b/>
                <w:iCs/>
                <w:lang w:val="en-US"/>
              </w:rPr>
              <w:t xml:space="preserve"> </w:t>
            </w:r>
          </w:p>
          <w:p w:rsidR="00885F43" w:rsidRDefault="00C405F2" w:rsidP="00885F43">
            <w:pPr>
              <w:spacing w:after="0" w:line="240" w:lineRule="auto"/>
              <w:rPr>
                <w:rFonts w:asciiTheme="minorHAnsi" w:hAnsiTheme="minorHAnsi" w:cs="Arial"/>
              </w:rPr>
            </w:pPr>
            <w:r>
              <w:rPr>
                <w:rFonts w:asciiTheme="minorHAnsi" w:hAnsiTheme="minorHAnsi" w:cs="Arial"/>
              </w:rPr>
              <w:t>An interRAI Software Service webpage will be added as part of the interRAI website within the next quarter. This webpage will contain relevant links including a form where users can submit an enhancement for the software</w:t>
            </w:r>
            <w:r w:rsidR="00E851FB">
              <w:rPr>
                <w:rFonts w:asciiTheme="minorHAnsi" w:hAnsiTheme="minorHAnsi" w:cs="Arial"/>
              </w:rPr>
              <w:t xml:space="preserve">, </w:t>
            </w:r>
            <w:r>
              <w:rPr>
                <w:rFonts w:asciiTheme="minorHAnsi" w:hAnsiTheme="minorHAnsi" w:cs="Arial"/>
              </w:rPr>
              <w:t>provid</w:t>
            </w:r>
            <w:r w:rsidR="00E851FB">
              <w:rPr>
                <w:rFonts w:asciiTheme="minorHAnsi" w:hAnsiTheme="minorHAnsi" w:cs="Arial"/>
              </w:rPr>
              <w:t xml:space="preserve">ing further </w:t>
            </w:r>
            <w:r>
              <w:rPr>
                <w:rFonts w:asciiTheme="minorHAnsi" w:hAnsiTheme="minorHAnsi" w:cs="Arial"/>
              </w:rPr>
              <w:t>opportunit</w:t>
            </w:r>
            <w:r w:rsidR="00E851FB">
              <w:rPr>
                <w:rFonts w:asciiTheme="minorHAnsi" w:hAnsiTheme="minorHAnsi" w:cs="Arial"/>
              </w:rPr>
              <w:t>ies</w:t>
            </w:r>
            <w:r>
              <w:rPr>
                <w:rFonts w:asciiTheme="minorHAnsi" w:hAnsiTheme="minorHAnsi" w:cs="Arial"/>
              </w:rPr>
              <w:t xml:space="preserve"> to have software </w:t>
            </w:r>
            <w:r w:rsidR="00E851FB">
              <w:rPr>
                <w:rFonts w:asciiTheme="minorHAnsi" w:hAnsiTheme="minorHAnsi" w:cs="Arial"/>
              </w:rPr>
              <w:t xml:space="preserve">improvement </w:t>
            </w:r>
            <w:r>
              <w:rPr>
                <w:rFonts w:asciiTheme="minorHAnsi" w:hAnsiTheme="minorHAnsi" w:cs="Arial"/>
              </w:rPr>
              <w:t>ideas considered for an enhancement.</w:t>
            </w:r>
          </w:p>
          <w:p w:rsidR="00885F43" w:rsidRPr="00C405F2" w:rsidRDefault="00885F43" w:rsidP="008B71E9">
            <w:pPr>
              <w:spacing w:after="0" w:line="240" w:lineRule="auto"/>
              <w:rPr>
                <w:rFonts w:asciiTheme="minorHAnsi" w:hAnsiTheme="minorHAnsi" w:cs="Calibri"/>
              </w:rPr>
            </w:pPr>
          </w:p>
        </w:tc>
      </w:tr>
      <w:bookmarkEnd w:id="2"/>
      <w:tr w:rsidR="00885F43" w:rsidRPr="00B44045" w:rsidTr="00885F43">
        <w:trPr>
          <w:trHeight w:val="396"/>
        </w:trPr>
        <w:tc>
          <w:tcPr>
            <w:tcW w:w="9072" w:type="dxa"/>
            <w:gridSpan w:val="4"/>
            <w:shd w:val="clear" w:color="auto" w:fill="D0CECE" w:themeFill="background2" w:themeFillShade="E6"/>
            <w:vAlign w:val="center"/>
          </w:tcPr>
          <w:p w:rsidR="00885F43" w:rsidRPr="00B44045" w:rsidRDefault="00885F43" w:rsidP="00885F43">
            <w:pPr>
              <w:pStyle w:val="InsideTablesHeading"/>
              <w:tabs>
                <w:tab w:val="clear" w:pos="2160"/>
              </w:tabs>
              <w:spacing w:before="0" w:after="0" w:line="240" w:lineRule="auto"/>
              <w:rPr>
                <w:rFonts w:asciiTheme="minorHAnsi" w:hAnsiTheme="minorHAnsi"/>
              </w:rPr>
            </w:pPr>
            <w:r w:rsidRPr="00B44045">
              <w:rPr>
                <w:rFonts w:asciiTheme="minorHAnsi" w:hAnsiTheme="minorHAnsi"/>
              </w:rPr>
              <w:t>Meeting Closed: 1</w:t>
            </w:r>
            <w:r>
              <w:rPr>
                <w:rFonts w:asciiTheme="minorHAnsi" w:hAnsiTheme="minorHAnsi"/>
              </w:rPr>
              <w:t>1</w:t>
            </w:r>
            <w:r w:rsidRPr="00B44045">
              <w:rPr>
                <w:rFonts w:asciiTheme="minorHAnsi" w:hAnsiTheme="minorHAnsi"/>
              </w:rPr>
              <w:t>.</w:t>
            </w:r>
            <w:r>
              <w:rPr>
                <w:rFonts w:asciiTheme="minorHAnsi" w:hAnsiTheme="minorHAnsi"/>
              </w:rPr>
              <w:t>35</w:t>
            </w:r>
            <w:r w:rsidRPr="00B44045">
              <w:rPr>
                <w:rFonts w:asciiTheme="minorHAnsi" w:hAnsiTheme="minorHAnsi"/>
              </w:rPr>
              <w:t xml:space="preserve"> </w:t>
            </w:r>
            <w:r>
              <w:rPr>
                <w:rFonts w:asciiTheme="minorHAnsi" w:hAnsiTheme="minorHAnsi"/>
              </w:rPr>
              <w:t>a</w:t>
            </w:r>
            <w:r w:rsidRPr="00B44045">
              <w:rPr>
                <w:rFonts w:asciiTheme="minorHAnsi" w:hAnsiTheme="minorHAnsi"/>
              </w:rPr>
              <w:t>m</w:t>
            </w:r>
          </w:p>
          <w:p w:rsidR="00885F43" w:rsidRPr="00B44045" w:rsidRDefault="00885F43" w:rsidP="00885F43">
            <w:pPr>
              <w:pStyle w:val="InsideTablesHeading"/>
              <w:tabs>
                <w:tab w:val="clear" w:pos="2160"/>
              </w:tabs>
              <w:spacing w:before="0" w:after="0" w:line="240" w:lineRule="auto"/>
              <w:rPr>
                <w:rFonts w:asciiTheme="minorHAnsi" w:hAnsiTheme="minorHAnsi"/>
              </w:rPr>
            </w:pPr>
            <w:r w:rsidRPr="00B44045">
              <w:rPr>
                <w:rFonts w:asciiTheme="minorHAnsi" w:hAnsiTheme="minorHAnsi"/>
              </w:rPr>
              <w:t>Next meeti</w:t>
            </w:r>
            <w:r>
              <w:rPr>
                <w:rFonts w:asciiTheme="minorHAnsi" w:hAnsiTheme="minorHAnsi"/>
              </w:rPr>
              <w:t xml:space="preserve">ng: Zoom meeting on Thursday 18 July </w:t>
            </w:r>
            <w:r w:rsidRPr="00B44045">
              <w:rPr>
                <w:rFonts w:asciiTheme="minorHAnsi" w:hAnsiTheme="minorHAnsi"/>
              </w:rPr>
              <w:t xml:space="preserve">2019. </w:t>
            </w:r>
          </w:p>
        </w:tc>
      </w:tr>
    </w:tbl>
    <w:p w:rsidR="0077744F" w:rsidRPr="006257E0" w:rsidRDefault="0077744F" w:rsidP="0063496C">
      <w:pPr>
        <w:spacing w:after="0" w:line="240" w:lineRule="auto"/>
      </w:pPr>
    </w:p>
    <w:sectPr w:rsidR="0077744F" w:rsidRPr="006257E0" w:rsidSect="00C40531">
      <w:headerReference w:type="default" r:id="rId8"/>
      <w:footerReference w:type="default" r:id="rId9"/>
      <w:headerReference w:type="first" r:id="rId10"/>
      <w:footerReference w:type="first" r:id="rId11"/>
      <w:pgSz w:w="11906" w:h="16838"/>
      <w:pgMar w:top="1440" w:right="1440" w:bottom="1440" w:left="1440" w:header="70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4103" w:rsidRDefault="00F94103" w:rsidP="00357BFC">
      <w:pPr>
        <w:spacing w:after="0" w:line="240" w:lineRule="auto"/>
      </w:pPr>
      <w:r>
        <w:separator/>
      </w:r>
    </w:p>
  </w:endnote>
  <w:endnote w:type="continuationSeparator" w:id="0">
    <w:p w:rsidR="00F94103" w:rsidRDefault="00F94103" w:rsidP="00357B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36F5" w:rsidRPr="005C5B1A" w:rsidRDefault="00C936F5" w:rsidP="005C5B1A">
    <w:pPr>
      <w:pStyle w:val="FooterText"/>
      <w:jc w:val="right"/>
      <w:rPr>
        <w:i w:val="0"/>
      </w:rPr>
    </w:pPr>
    <w:r w:rsidRPr="005C5B1A">
      <w:rPr>
        <w:i w:val="0"/>
      </w:rPr>
      <w:t xml:space="preserve">Page </w:t>
    </w:r>
    <w:r w:rsidRPr="005C5B1A">
      <w:rPr>
        <w:i w:val="0"/>
      </w:rPr>
      <w:fldChar w:fldCharType="begin"/>
    </w:r>
    <w:r w:rsidRPr="005C5B1A">
      <w:rPr>
        <w:i w:val="0"/>
      </w:rPr>
      <w:instrText xml:space="preserve"> PAGE </w:instrText>
    </w:r>
    <w:r w:rsidRPr="005C5B1A">
      <w:rPr>
        <w:i w:val="0"/>
      </w:rPr>
      <w:fldChar w:fldCharType="separate"/>
    </w:r>
    <w:r w:rsidR="00620E2F">
      <w:rPr>
        <w:i w:val="0"/>
        <w:noProof/>
      </w:rPr>
      <w:t>2</w:t>
    </w:r>
    <w:r w:rsidRPr="005C5B1A">
      <w:rPr>
        <w:i w:val="0"/>
      </w:rPr>
      <w:fldChar w:fldCharType="end"/>
    </w:r>
    <w:r w:rsidRPr="005C5B1A">
      <w:rPr>
        <w:i w:val="0"/>
      </w:rPr>
      <w:t xml:space="preserve"> of </w:t>
    </w:r>
    <w:r w:rsidRPr="005C5B1A">
      <w:rPr>
        <w:i w:val="0"/>
      </w:rPr>
      <w:fldChar w:fldCharType="begin"/>
    </w:r>
    <w:r w:rsidRPr="005C5B1A">
      <w:rPr>
        <w:i w:val="0"/>
      </w:rPr>
      <w:instrText xml:space="preserve"> NUMPAGES  </w:instrText>
    </w:r>
    <w:r w:rsidRPr="005C5B1A">
      <w:rPr>
        <w:i w:val="0"/>
      </w:rPr>
      <w:fldChar w:fldCharType="separate"/>
    </w:r>
    <w:r w:rsidR="00620E2F">
      <w:rPr>
        <w:i w:val="0"/>
        <w:noProof/>
      </w:rPr>
      <w:t>3</w:t>
    </w:r>
    <w:r w:rsidRPr="005C5B1A">
      <w:rPr>
        <w:i w:val="0"/>
      </w:rPr>
      <w:fldChar w:fldCharType="end"/>
    </w:r>
  </w:p>
  <w:p w:rsidR="00C936F5" w:rsidRPr="009E1BFC" w:rsidRDefault="009E1BFC" w:rsidP="00EB4545">
    <w:pPr>
      <w:pStyle w:val="Footer"/>
      <w:rPr>
        <w:sz w:val="20"/>
      </w:rPr>
    </w:pPr>
    <w:r w:rsidRPr="0096691A">
      <w:rPr>
        <w:sz w:val="20"/>
      </w:rPr>
      <w:t xml:space="preserve">Software User Group Minutes </w:t>
    </w:r>
    <w:r w:rsidR="00F015B1">
      <w:rPr>
        <w:sz w:val="20"/>
      </w:rPr>
      <w:t xml:space="preserve">20 June </w:t>
    </w:r>
    <w:r>
      <w:rPr>
        <w:sz w:val="20"/>
      </w:rPr>
      <w:t>2019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36F5" w:rsidRPr="005C5B1A" w:rsidRDefault="00C936F5" w:rsidP="005C5B1A">
    <w:pPr>
      <w:pStyle w:val="FooterText"/>
      <w:jc w:val="right"/>
      <w:rPr>
        <w:i w:val="0"/>
      </w:rPr>
    </w:pPr>
    <w:r w:rsidRPr="005C5B1A">
      <w:rPr>
        <w:i w:val="0"/>
      </w:rPr>
      <w:t xml:space="preserve">Page </w:t>
    </w:r>
    <w:r w:rsidRPr="005C5B1A">
      <w:rPr>
        <w:i w:val="0"/>
      </w:rPr>
      <w:fldChar w:fldCharType="begin"/>
    </w:r>
    <w:r w:rsidRPr="005C5B1A">
      <w:rPr>
        <w:i w:val="0"/>
      </w:rPr>
      <w:instrText xml:space="preserve"> PAGE </w:instrText>
    </w:r>
    <w:r w:rsidRPr="005C5B1A">
      <w:rPr>
        <w:i w:val="0"/>
      </w:rPr>
      <w:fldChar w:fldCharType="separate"/>
    </w:r>
    <w:r w:rsidR="00C705A0">
      <w:rPr>
        <w:i w:val="0"/>
        <w:noProof/>
      </w:rPr>
      <w:t>1</w:t>
    </w:r>
    <w:r w:rsidRPr="005C5B1A">
      <w:rPr>
        <w:i w:val="0"/>
      </w:rPr>
      <w:fldChar w:fldCharType="end"/>
    </w:r>
    <w:r w:rsidRPr="005C5B1A">
      <w:rPr>
        <w:i w:val="0"/>
      </w:rPr>
      <w:t xml:space="preserve"> of </w:t>
    </w:r>
    <w:r w:rsidRPr="005C5B1A">
      <w:rPr>
        <w:i w:val="0"/>
      </w:rPr>
      <w:fldChar w:fldCharType="begin"/>
    </w:r>
    <w:r w:rsidRPr="005C5B1A">
      <w:rPr>
        <w:i w:val="0"/>
      </w:rPr>
      <w:instrText xml:space="preserve"> NUMPAGES  </w:instrText>
    </w:r>
    <w:r w:rsidRPr="005C5B1A">
      <w:rPr>
        <w:i w:val="0"/>
      </w:rPr>
      <w:fldChar w:fldCharType="separate"/>
    </w:r>
    <w:r w:rsidR="00C705A0">
      <w:rPr>
        <w:i w:val="0"/>
        <w:noProof/>
      </w:rPr>
      <w:t>3</w:t>
    </w:r>
    <w:r w:rsidRPr="005C5B1A">
      <w:rPr>
        <w:i w:val="0"/>
      </w:rPr>
      <w:fldChar w:fldCharType="end"/>
    </w:r>
  </w:p>
  <w:p w:rsidR="00C936F5" w:rsidRPr="0096691A" w:rsidRDefault="0096691A">
    <w:pPr>
      <w:pStyle w:val="Footer"/>
      <w:rPr>
        <w:sz w:val="20"/>
      </w:rPr>
    </w:pPr>
    <w:r w:rsidRPr="0096691A">
      <w:rPr>
        <w:sz w:val="20"/>
      </w:rPr>
      <w:t xml:space="preserve">Software User Group </w:t>
    </w:r>
    <w:r w:rsidR="005C5B1A" w:rsidRPr="0096691A">
      <w:rPr>
        <w:sz w:val="20"/>
      </w:rPr>
      <w:t>Minutes</w:t>
    </w:r>
    <w:r w:rsidRPr="0096691A">
      <w:rPr>
        <w:sz w:val="20"/>
      </w:rPr>
      <w:t xml:space="preserve"> </w:t>
    </w:r>
    <w:r w:rsidR="00F015B1">
      <w:rPr>
        <w:sz w:val="20"/>
      </w:rPr>
      <w:t>20 June</w:t>
    </w:r>
    <w:r w:rsidR="00F42FBB">
      <w:rPr>
        <w:sz w:val="20"/>
      </w:rPr>
      <w:t xml:space="preserve"> </w:t>
    </w:r>
    <w:r w:rsidR="00E85911">
      <w:rPr>
        <w:sz w:val="20"/>
      </w:rPr>
      <w:t>201</w:t>
    </w:r>
    <w:r w:rsidR="009E1BFC">
      <w:rPr>
        <w:sz w:val="20"/>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4103" w:rsidRDefault="00F94103" w:rsidP="00357BFC">
      <w:pPr>
        <w:spacing w:after="0" w:line="240" w:lineRule="auto"/>
      </w:pPr>
      <w:r>
        <w:separator/>
      </w:r>
    </w:p>
  </w:footnote>
  <w:footnote w:type="continuationSeparator" w:id="0">
    <w:p w:rsidR="00F94103" w:rsidRDefault="00F94103" w:rsidP="00357B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36F5" w:rsidRDefault="00C936F5" w:rsidP="000918DB">
    <w:pPr>
      <w:pStyle w:val="Header"/>
      <w:ind w:left="-70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36F5" w:rsidRDefault="007740E2" w:rsidP="00B566BF">
    <w:pPr>
      <w:pStyle w:val="Header"/>
      <w:ind w:left="-709"/>
    </w:pPr>
    <w:r>
      <w:rPr>
        <w:noProof/>
        <w:lang w:eastAsia="en-NZ"/>
      </w:rPr>
      <w:drawing>
        <wp:anchor distT="0" distB="0" distL="114300" distR="114300" simplePos="0" relativeHeight="251659264" behindDoc="1" locked="0" layoutInCell="1" allowOverlap="1" wp14:anchorId="0E09B504" wp14:editId="2572138D">
          <wp:simplePos x="0" y="0"/>
          <wp:positionH relativeFrom="page">
            <wp:posOffset>5600700</wp:posOffset>
          </wp:positionH>
          <wp:positionV relativeFrom="page">
            <wp:posOffset>24130</wp:posOffset>
          </wp:positionV>
          <wp:extent cx="1947600" cy="13212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47600" cy="1321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C23927"/>
    <w:multiLevelType w:val="hybridMultilevel"/>
    <w:tmpl w:val="731C63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37533B46"/>
    <w:multiLevelType w:val="hybridMultilevel"/>
    <w:tmpl w:val="7530293C"/>
    <w:lvl w:ilvl="0" w:tplc="72D03660">
      <w:start w:val="31"/>
      <w:numFmt w:val="decimal"/>
      <w:lvlText w:val="%1"/>
      <w:lvlJc w:val="left"/>
      <w:pPr>
        <w:ind w:left="393" w:hanging="360"/>
      </w:pPr>
      <w:rPr>
        <w:rFonts w:hint="default"/>
      </w:rPr>
    </w:lvl>
    <w:lvl w:ilvl="1" w:tplc="14090019" w:tentative="1">
      <w:start w:val="1"/>
      <w:numFmt w:val="lowerLetter"/>
      <w:lvlText w:val="%2."/>
      <w:lvlJc w:val="left"/>
      <w:pPr>
        <w:ind w:left="1113" w:hanging="360"/>
      </w:pPr>
    </w:lvl>
    <w:lvl w:ilvl="2" w:tplc="1409001B" w:tentative="1">
      <w:start w:val="1"/>
      <w:numFmt w:val="lowerRoman"/>
      <w:lvlText w:val="%3."/>
      <w:lvlJc w:val="right"/>
      <w:pPr>
        <w:ind w:left="1833" w:hanging="180"/>
      </w:pPr>
    </w:lvl>
    <w:lvl w:ilvl="3" w:tplc="1409000F" w:tentative="1">
      <w:start w:val="1"/>
      <w:numFmt w:val="decimal"/>
      <w:lvlText w:val="%4."/>
      <w:lvlJc w:val="left"/>
      <w:pPr>
        <w:ind w:left="2553" w:hanging="360"/>
      </w:pPr>
    </w:lvl>
    <w:lvl w:ilvl="4" w:tplc="14090019" w:tentative="1">
      <w:start w:val="1"/>
      <w:numFmt w:val="lowerLetter"/>
      <w:lvlText w:val="%5."/>
      <w:lvlJc w:val="left"/>
      <w:pPr>
        <w:ind w:left="3273" w:hanging="360"/>
      </w:pPr>
    </w:lvl>
    <w:lvl w:ilvl="5" w:tplc="1409001B" w:tentative="1">
      <w:start w:val="1"/>
      <w:numFmt w:val="lowerRoman"/>
      <w:lvlText w:val="%6."/>
      <w:lvlJc w:val="right"/>
      <w:pPr>
        <w:ind w:left="3993" w:hanging="180"/>
      </w:pPr>
    </w:lvl>
    <w:lvl w:ilvl="6" w:tplc="1409000F" w:tentative="1">
      <w:start w:val="1"/>
      <w:numFmt w:val="decimal"/>
      <w:lvlText w:val="%7."/>
      <w:lvlJc w:val="left"/>
      <w:pPr>
        <w:ind w:left="4713" w:hanging="360"/>
      </w:pPr>
    </w:lvl>
    <w:lvl w:ilvl="7" w:tplc="14090019" w:tentative="1">
      <w:start w:val="1"/>
      <w:numFmt w:val="lowerLetter"/>
      <w:lvlText w:val="%8."/>
      <w:lvlJc w:val="left"/>
      <w:pPr>
        <w:ind w:left="5433" w:hanging="360"/>
      </w:pPr>
    </w:lvl>
    <w:lvl w:ilvl="8" w:tplc="1409001B" w:tentative="1">
      <w:start w:val="1"/>
      <w:numFmt w:val="lowerRoman"/>
      <w:lvlText w:val="%9."/>
      <w:lvlJc w:val="right"/>
      <w:pPr>
        <w:ind w:left="6153" w:hanging="180"/>
      </w:pPr>
    </w:lvl>
  </w:abstractNum>
  <w:abstractNum w:abstractNumId="2" w15:restartNumberingAfterBreak="0">
    <w:nsid w:val="48594777"/>
    <w:multiLevelType w:val="hybridMultilevel"/>
    <w:tmpl w:val="DB98F7F2"/>
    <w:lvl w:ilvl="0" w:tplc="B128CF08">
      <w:start w:val="1"/>
      <w:numFmt w:val="bullet"/>
      <w:pStyle w:val="Bullet-normal"/>
      <w:lvlText w:val=""/>
      <w:lvlJc w:val="left"/>
      <w:pPr>
        <w:ind w:left="-1200" w:hanging="360"/>
      </w:pPr>
      <w:rPr>
        <w:rFonts w:ascii="Symbol" w:hAnsi="Symbol" w:hint="default"/>
      </w:rPr>
    </w:lvl>
    <w:lvl w:ilvl="1" w:tplc="14090003" w:tentative="1">
      <w:start w:val="1"/>
      <w:numFmt w:val="bullet"/>
      <w:lvlText w:val="o"/>
      <w:lvlJc w:val="left"/>
      <w:pPr>
        <w:ind w:left="33" w:hanging="360"/>
      </w:pPr>
      <w:rPr>
        <w:rFonts w:ascii="Courier New" w:hAnsi="Courier New" w:cs="Courier New" w:hint="default"/>
      </w:rPr>
    </w:lvl>
    <w:lvl w:ilvl="2" w:tplc="14090005" w:tentative="1">
      <w:start w:val="1"/>
      <w:numFmt w:val="bullet"/>
      <w:lvlText w:val=""/>
      <w:lvlJc w:val="left"/>
      <w:pPr>
        <w:ind w:left="753" w:hanging="360"/>
      </w:pPr>
      <w:rPr>
        <w:rFonts w:ascii="Wingdings" w:hAnsi="Wingdings" w:hint="default"/>
      </w:rPr>
    </w:lvl>
    <w:lvl w:ilvl="3" w:tplc="14090001" w:tentative="1">
      <w:start w:val="1"/>
      <w:numFmt w:val="bullet"/>
      <w:lvlText w:val=""/>
      <w:lvlJc w:val="left"/>
      <w:pPr>
        <w:ind w:left="1473" w:hanging="360"/>
      </w:pPr>
      <w:rPr>
        <w:rFonts w:ascii="Symbol" w:hAnsi="Symbol" w:hint="default"/>
      </w:rPr>
    </w:lvl>
    <w:lvl w:ilvl="4" w:tplc="14090003" w:tentative="1">
      <w:start w:val="1"/>
      <w:numFmt w:val="bullet"/>
      <w:lvlText w:val="o"/>
      <w:lvlJc w:val="left"/>
      <w:pPr>
        <w:ind w:left="2193" w:hanging="360"/>
      </w:pPr>
      <w:rPr>
        <w:rFonts w:ascii="Courier New" w:hAnsi="Courier New" w:cs="Courier New" w:hint="default"/>
      </w:rPr>
    </w:lvl>
    <w:lvl w:ilvl="5" w:tplc="14090005" w:tentative="1">
      <w:start w:val="1"/>
      <w:numFmt w:val="bullet"/>
      <w:lvlText w:val=""/>
      <w:lvlJc w:val="left"/>
      <w:pPr>
        <w:ind w:left="2913" w:hanging="360"/>
      </w:pPr>
      <w:rPr>
        <w:rFonts w:ascii="Wingdings" w:hAnsi="Wingdings" w:hint="default"/>
      </w:rPr>
    </w:lvl>
    <w:lvl w:ilvl="6" w:tplc="14090001" w:tentative="1">
      <w:start w:val="1"/>
      <w:numFmt w:val="bullet"/>
      <w:lvlText w:val=""/>
      <w:lvlJc w:val="left"/>
      <w:pPr>
        <w:ind w:left="3633" w:hanging="360"/>
      </w:pPr>
      <w:rPr>
        <w:rFonts w:ascii="Symbol" w:hAnsi="Symbol" w:hint="default"/>
      </w:rPr>
    </w:lvl>
    <w:lvl w:ilvl="7" w:tplc="14090003" w:tentative="1">
      <w:start w:val="1"/>
      <w:numFmt w:val="bullet"/>
      <w:lvlText w:val="o"/>
      <w:lvlJc w:val="left"/>
      <w:pPr>
        <w:ind w:left="4353" w:hanging="360"/>
      </w:pPr>
      <w:rPr>
        <w:rFonts w:ascii="Courier New" w:hAnsi="Courier New" w:cs="Courier New" w:hint="default"/>
      </w:rPr>
    </w:lvl>
    <w:lvl w:ilvl="8" w:tplc="14090005" w:tentative="1">
      <w:start w:val="1"/>
      <w:numFmt w:val="bullet"/>
      <w:lvlText w:val=""/>
      <w:lvlJc w:val="left"/>
      <w:pPr>
        <w:ind w:left="5073" w:hanging="360"/>
      </w:pPr>
      <w:rPr>
        <w:rFonts w:ascii="Wingdings" w:hAnsi="Wingdings" w:hint="default"/>
      </w:rPr>
    </w:lvl>
  </w:abstractNum>
  <w:abstractNum w:abstractNumId="3" w15:restartNumberingAfterBreak="0">
    <w:nsid w:val="566F1B41"/>
    <w:multiLevelType w:val="hybridMultilevel"/>
    <w:tmpl w:val="67ACA06E"/>
    <w:lvl w:ilvl="0" w:tplc="053AE7BA">
      <w:start w:val="1"/>
      <w:numFmt w:val="decimal"/>
      <w:pStyle w:val="Numbering"/>
      <w:lvlText w:val="%1."/>
      <w:lvlJc w:val="left"/>
      <w:pPr>
        <w:ind w:left="720" w:hanging="360"/>
      </w:pPr>
      <w:rPr>
        <w:rFonts w:ascii="Segoe UI" w:hAnsi="Segoe UI" w:cs="Segoe UI" w:hint="default"/>
        <w:sz w:val="20"/>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5B687C1F"/>
    <w:multiLevelType w:val="hybridMultilevel"/>
    <w:tmpl w:val="D79ABC84"/>
    <w:lvl w:ilvl="0" w:tplc="87E4A024">
      <w:start w:val="1"/>
      <w:numFmt w:val="bullet"/>
      <w:pStyle w:val="Bullets"/>
      <w:lvlText w:val=""/>
      <w:lvlJc w:val="left"/>
      <w:pPr>
        <w:ind w:left="720" w:hanging="360"/>
      </w:pPr>
      <w:rPr>
        <w:rFonts w:ascii="Symbol" w:hAnsi="Symbol" w:hint="default"/>
      </w:rPr>
    </w:lvl>
    <w:lvl w:ilvl="1" w:tplc="144C067A">
      <w:start w:val="1"/>
      <w:numFmt w:val="bullet"/>
      <w:lvlText w:val="o"/>
      <w:lvlJc w:val="left"/>
      <w:pPr>
        <w:ind w:left="1440" w:hanging="360"/>
      </w:pPr>
      <w:rPr>
        <w:rFonts w:ascii="Courier New" w:hAnsi="Courier New" w:cs="Courier New" w:hint="default"/>
      </w:rPr>
    </w:lvl>
    <w:lvl w:ilvl="2" w:tplc="DDAE196C">
      <w:start w:val="1"/>
      <w:numFmt w:val="bullet"/>
      <w:lvlText w:val=""/>
      <w:lvlJc w:val="left"/>
      <w:pPr>
        <w:ind w:left="2160" w:hanging="360"/>
      </w:pPr>
      <w:rPr>
        <w:rFonts w:ascii="Wingdings" w:hAnsi="Wingdings" w:hint="default"/>
      </w:rPr>
    </w:lvl>
    <w:lvl w:ilvl="3" w:tplc="9132B3C4" w:tentative="1">
      <w:start w:val="1"/>
      <w:numFmt w:val="bullet"/>
      <w:lvlText w:val=""/>
      <w:lvlJc w:val="left"/>
      <w:pPr>
        <w:ind w:left="2880" w:hanging="360"/>
      </w:pPr>
      <w:rPr>
        <w:rFonts w:ascii="Symbol" w:hAnsi="Symbol" w:hint="default"/>
      </w:rPr>
    </w:lvl>
    <w:lvl w:ilvl="4" w:tplc="E89A05F6" w:tentative="1">
      <w:start w:val="1"/>
      <w:numFmt w:val="bullet"/>
      <w:lvlText w:val="o"/>
      <w:lvlJc w:val="left"/>
      <w:pPr>
        <w:ind w:left="3600" w:hanging="360"/>
      </w:pPr>
      <w:rPr>
        <w:rFonts w:ascii="Courier New" w:hAnsi="Courier New" w:cs="Courier New" w:hint="default"/>
      </w:rPr>
    </w:lvl>
    <w:lvl w:ilvl="5" w:tplc="F2A8C60A" w:tentative="1">
      <w:start w:val="1"/>
      <w:numFmt w:val="bullet"/>
      <w:lvlText w:val=""/>
      <w:lvlJc w:val="left"/>
      <w:pPr>
        <w:ind w:left="4320" w:hanging="360"/>
      </w:pPr>
      <w:rPr>
        <w:rFonts w:ascii="Wingdings" w:hAnsi="Wingdings" w:hint="default"/>
      </w:rPr>
    </w:lvl>
    <w:lvl w:ilvl="6" w:tplc="15B297C6" w:tentative="1">
      <w:start w:val="1"/>
      <w:numFmt w:val="bullet"/>
      <w:lvlText w:val=""/>
      <w:lvlJc w:val="left"/>
      <w:pPr>
        <w:ind w:left="5040" w:hanging="360"/>
      </w:pPr>
      <w:rPr>
        <w:rFonts w:ascii="Symbol" w:hAnsi="Symbol" w:hint="default"/>
      </w:rPr>
    </w:lvl>
    <w:lvl w:ilvl="7" w:tplc="22383C5E" w:tentative="1">
      <w:start w:val="1"/>
      <w:numFmt w:val="bullet"/>
      <w:lvlText w:val="o"/>
      <w:lvlJc w:val="left"/>
      <w:pPr>
        <w:ind w:left="5760" w:hanging="360"/>
      </w:pPr>
      <w:rPr>
        <w:rFonts w:ascii="Courier New" w:hAnsi="Courier New" w:cs="Courier New" w:hint="default"/>
      </w:rPr>
    </w:lvl>
    <w:lvl w:ilvl="8" w:tplc="5D90ECD6" w:tentative="1">
      <w:start w:val="1"/>
      <w:numFmt w:val="bullet"/>
      <w:lvlText w:val=""/>
      <w:lvlJc w:val="left"/>
      <w:pPr>
        <w:ind w:left="6480" w:hanging="360"/>
      </w:pPr>
      <w:rPr>
        <w:rFonts w:ascii="Wingdings" w:hAnsi="Wingdings" w:hint="default"/>
      </w:rPr>
    </w:lvl>
  </w:abstractNum>
  <w:abstractNum w:abstractNumId="5" w15:restartNumberingAfterBreak="0">
    <w:nsid w:val="5CB014C8"/>
    <w:multiLevelType w:val="hybridMultilevel"/>
    <w:tmpl w:val="D6D6532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641A0AE2"/>
    <w:multiLevelType w:val="hybridMultilevel"/>
    <w:tmpl w:val="C8F29AC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67C13748"/>
    <w:multiLevelType w:val="hybridMultilevel"/>
    <w:tmpl w:val="9AF6592C"/>
    <w:lvl w:ilvl="0" w:tplc="3A82F62C">
      <w:start w:val="1"/>
      <w:numFmt w:val="decimal"/>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6C763317"/>
    <w:multiLevelType w:val="multilevel"/>
    <w:tmpl w:val="7266564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1D71D90"/>
    <w:multiLevelType w:val="hybridMultilevel"/>
    <w:tmpl w:val="78387A0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1"/>
  </w:num>
  <w:num w:numId="5">
    <w:abstractNumId w:val="8"/>
  </w:num>
  <w:num w:numId="6">
    <w:abstractNumId w:val="5"/>
  </w:num>
  <w:num w:numId="7">
    <w:abstractNumId w:val="9"/>
  </w:num>
  <w:num w:numId="8">
    <w:abstractNumId w:val="6"/>
  </w:num>
  <w:num w:numId="9">
    <w:abstractNumId w:val="0"/>
  </w:num>
  <w:num w:numId="10">
    <w:abstractNumId w:val="7"/>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elley Mawhinney">
    <w15:presenceInfo w15:providerId="AD" w15:userId="S-1-5-21-2630622317-3192792999-2839196962-27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BFC"/>
    <w:rsid w:val="0000459E"/>
    <w:rsid w:val="00006715"/>
    <w:rsid w:val="0001160A"/>
    <w:rsid w:val="00011EE3"/>
    <w:rsid w:val="00014C71"/>
    <w:rsid w:val="000168C6"/>
    <w:rsid w:val="00023CD6"/>
    <w:rsid w:val="00027910"/>
    <w:rsid w:val="00030D83"/>
    <w:rsid w:val="00041E55"/>
    <w:rsid w:val="00044F34"/>
    <w:rsid w:val="00046FEF"/>
    <w:rsid w:val="000554CE"/>
    <w:rsid w:val="00055C28"/>
    <w:rsid w:val="0007171C"/>
    <w:rsid w:val="00074257"/>
    <w:rsid w:val="0008123B"/>
    <w:rsid w:val="00081A6E"/>
    <w:rsid w:val="00086B28"/>
    <w:rsid w:val="000910EA"/>
    <w:rsid w:val="000918DB"/>
    <w:rsid w:val="00096B69"/>
    <w:rsid w:val="000A0718"/>
    <w:rsid w:val="000A3B9D"/>
    <w:rsid w:val="000A5BAC"/>
    <w:rsid w:val="000B2A4A"/>
    <w:rsid w:val="000B30B1"/>
    <w:rsid w:val="000B715D"/>
    <w:rsid w:val="000C0473"/>
    <w:rsid w:val="000C4890"/>
    <w:rsid w:val="000C6756"/>
    <w:rsid w:val="000D241A"/>
    <w:rsid w:val="000D26E8"/>
    <w:rsid w:val="000D6117"/>
    <w:rsid w:val="000F0172"/>
    <w:rsid w:val="000F2294"/>
    <w:rsid w:val="000F364D"/>
    <w:rsid w:val="000F4773"/>
    <w:rsid w:val="000F4B99"/>
    <w:rsid w:val="000F5A99"/>
    <w:rsid w:val="000F5D67"/>
    <w:rsid w:val="000F7D75"/>
    <w:rsid w:val="001006C0"/>
    <w:rsid w:val="00100B67"/>
    <w:rsid w:val="001041A9"/>
    <w:rsid w:val="0012100A"/>
    <w:rsid w:val="0012308C"/>
    <w:rsid w:val="00125CB1"/>
    <w:rsid w:val="001266B5"/>
    <w:rsid w:val="00127466"/>
    <w:rsid w:val="00131A9A"/>
    <w:rsid w:val="00137D5C"/>
    <w:rsid w:val="001412BD"/>
    <w:rsid w:val="00143B5A"/>
    <w:rsid w:val="00146625"/>
    <w:rsid w:val="00147A48"/>
    <w:rsid w:val="00153BDC"/>
    <w:rsid w:val="00161B1C"/>
    <w:rsid w:val="001655A4"/>
    <w:rsid w:val="0016732B"/>
    <w:rsid w:val="00171DDB"/>
    <w:rsid w:val="00174F14"/>
    <w:rsid w:val="00176797"/>
    <w:rsid w:val="00180ADF"/>
    <w:rsid w:val="00180F06"/>
    <w:rsid w:val="00181900"/>
    <w:rsid w:val="00186C7F"/>
    <w:rsid w:val="00187877"/>
    <w:rsid w:val="00192F33"/>
    <w:rsid w:val="001946ED"/>
    <w:rsid w:val="001961D3"/>
    <w:rsid w:val="00196625"/>
    <w:rsid w:val="00196EF1"/>
    <w:rsid w:val="001A1C76"/>
    <w:rsid w:val="001A6399"/>
    <w:rsid w:val="001B1E9D"/>
    <w:rsid w:val="001B4A25"/>
    <w:rsid w:val="001B4DCD"/>
    <w:rsid w:val="001B64D2"/>
    <w:rsid w:val="001C06E1"/>
    <w:rsid w:val="001C2840"/>
    <w:rsid w:val="001C4492"/>
    <w:rsid w:val="001D0982"/>
    <w:rsid w:val="001D0DB7"/>
    <w:rsid w:val="001D2274"/>
    <w:rsid w:val="001D5309"/>
    <w:rsid w:val="001D5532"/>
    <w:rsid w:val="001E5803"/>
    <w:rsid w:val="001E6CC8"/>
    <w:rsid w:val="001F24D2"/>
    <w:rsid w:val="001F556B"/>
    <w:rsid w:val="001F6AA3"/>
    <w:rsid w:val="002004B8"/>
    <w:rsid w:val="00202155"/>
    <w:rsid w:val="0020544C"/>
    <w:rsid w:val="002059E6"/>
    <w:rsid w:val="0021044C"/>
    <w:rsid w:val="002108DB"/>
    <w:rsid w:val="0021223C"/>
    <w:rsid w:val="00212A9F"/>
    <w:rsid w:val="00214553"/>
    <w:rsid w:val="002171EF"/>
    <w:rsid w:val="00220A0D"/>
    <w:rsid w:val="002225A5"/>
    <w:rsid w:val="00222E4E"/>
    <w:rsid w:val="00222FD0"/>
    <w:rsid w:val="00224558"/>
    <w:rsid w:val="00227CB2"/>
    <w:rsid w:val="00230432"/>
    <w:rsid w:val="00230FE3"/>
    <w:rsid w:val="002356F5"/>
    <w:rsid w:val="00243F10"/>
    <w:rsid w:val="0025596E"/>
    <w:rsid w:val="00256CD3"/>
    <w:rsid w:val="002575C3"/>
    <w:rsid w:val="002649BE"/>
    <w:rsid w:val="00267B6B"/>
    <w:rsid w:val="00271CA4"/>
    <w:rsid w:val="002740EF"/>
    <w:rsid w:val="0027652B"/>
    <w:rsid w:val="00276938"/>
    <w:rsid w:val="002814F3"/>
    <w:rsid w:val="00281C75"/>
    <w:rsid w:val="002829D2"/>
    <w:rsid w:val="00282D77"/>
    <w:rsid w:val="00287583"/>
    <w:rsid w:val="00290032"/>
    <w:rsid w:val="00296D28"/>
    <w:rsid w:val="002A05E2"/>
    <w:rsid w:val="002A6730"/>
    <w:rsid w:val="002A72E6"/>
    <w:rsid w:val="002B489C"/>
    <w:rsid w:val="002B7FF4"/>
    <w:rsid w:val="002C0AFF"/>
    <w:rsid w:val="002C6881"/>
    <w:rsid w:val="002C7BFE"/>
    <w:rsid w:val="002D1774"/>
    <w:rsid w:val="002D1F35"/>
    <w:rsid w:val="002D34C5"/>
    <w:rsid w:val="002D41E1"/>
    <w:rsid w:val="002E62C0"/>
    <w:rsid w:val="002F0F9E"/>
    <w:rsid w:val="002F1326"/>
    <w:rsid w:val="002F1F14"/>
    <w:rsid w:val="002F2657"/>
    <w:rsid w:val="002F2744"/>
    <w:rsid w:val="002F2A0F"/>
    <w:rsid w:val="002F57F0"/>
    <w:rsid w:val="0030171F"/>
    <w:rsid w:val="00302B9D"/>
    <w:rsid w:val="00304A69"/>
    <w:rsid w:val="00305121"/>
    <w:rsid w:val="00307C56"/>
    <w:rsid w:val="00310D6F"/>
    <w:rsid w:val="003137D3"/>
    <w:rsid w:val="00313BBB"/>
    <w:rsid w:val="00315128"/>
    <w:rsid w:val="00316B7C"/>
    <w:rsid w:val="003215B7"/>
    <w:rsid w:val="003259EA"/>
    <w:rsid w:val="00326B9F"/>
    <w:rsid w:val="00326F4C"/>
    <w:rsid w:val="00334E5E"/>
    <w:rsid w:val="00337694"/>
    <w:rsid w:val="00337954"/>
    <w:rsid w:val="0034064F"/>
    <w:rsid w:val="003546CF"/>
    <w:rsid w:val="0035760F"/>
    <w:rsid w:val="00357BFC"/>
    <w:rsid w:val="0036180D"/>
    <w:rsid w:val="0036525F"/>
    <w:rsid w:val="00367B06"/>
    <w:rsid w:val="00367E63"/>
    <w:rsid w:val="00370534"/>
    <w:rsid w:val="003727FC"/>
    <w:rsid w:val="00381417"/>
    <w:rsid w:val="0038167A"/>
    <w:rsid w:val="00382D5C"/>
    <w:rsid w:val="0038533F"/>
    <w:rsid w:val="00387AE0"/>
    <w:rsid w:val="0039205E"/>
    <w:rsid w:val="003A02D9"/>
    <w:rsid w:val="003A3E4D"/>
    <w:rsid w:val="003A458F"/>
    <w:rsid w:val="003A64C3"/>
    <w:rsid w:val="003A73C5"/>
    <w:rsid w:val="003A7A76"/>
    <w:rsid w:val="003B2AAB"/>
    <w:rsid w:val="003B7A3D"/>
    <w:rsid w:val="003C2B34"/>
    <w:rsid w:val="003C2CCB"/>
    <w:rsid w:val="003C2EB4"/>
    <w:rsid w:val="003C3A69"/>
    <w:rsid w:val="003C3E25"/>
    <w:rsid w:val="003C5CC8"/>
    <w:rsid w:val="003C7806"/>
    <w:rsid w:val="003D085F"/>
    <w:rsid w:val="003D1C31"/>
    <w:rsid w:val="003D3B21"/>
    <w:rsid w:val="003D7A56"/>
    <w:rsid w:val="003E0BE0"/>
    <w:rsid w:val="003E0E72"/>
    <w:rsid w:val="003E670F"/>
    <w:rsid w:val="003E706D"/>
    <w:rsid w:val="003F1307"/>
    <w:rsid w:val="003F1494"/>
    <w:rsid w:val="003F29B4"/>
    <w:rsid w:val="003F2B51"/>
    <w:rsid w:val="004022AA"/>
    <w:rsid w:val="00402604"/>
    <w:rsid w:val="004045EF"/>
    <w:rsid w:val="0040695C"/>
    <w:rsid w:val="00406E0C"/>
    <w:rsid w:val="00410A32"/>
    <w:rsid w:val="00410FE8"/>
    <w:rsid w:val="00412DAB"/>
    <w:rsid w:val="00415BC1"/>
    <w:rsid w:val="00420F69"/>
    <w:rsid w:val="004260EB"/>
    <w:rsid w:val="00434943"/>
    <w:rsid w:val="00436135"/>
    <w:rsid w:val="004411FA"/>
    <w:rsid w:val="004464DA"/>
    <w:rsid w:val="004465E3"/>
    <w:rsid w:val="0044730A"/>
    <w:rsid w:val="00455E89"/>
    <w:rsid w:val="004575B1"/>
    <w:rsid w:val="00460303"/>
    <w:rsid w:val="00460B0C"/>
    <w:rsid w:val="00460ED2"/>
    <w:rsid w:val="00461F26"/>
    <w:rsid w:val="00463880"/>
    <w:rsid w:val="00465778"/>
    <w:rsid w:val="004753B3"/>
    <w:rsid w:val="0047656C"/>
    <w:rsid w:val="00476A5C"/>
    <w:rsid w:val="00481F26"/>
    <w:rsid w:val="004837DE"/>
    <w:rsid w:val="00487702"/>
    <w:rsid w:val="004915ED"/>
    <w:rsid w:val="004969C9"/>
    <w:rsid w:val="00497B67"/>
    <w:rsid w:val="004A190D"/>
    <w:rsid w:val="004B5DCB"/>
    <w:rsid w:val="004C08B7"/>
    <w:rsid w:val="004C1A5A"/>
    <w:rsid w:val="004C1D0D"/>
    <w:rsid w:val="004C25E9"/>
    <w:rsid w:val="004D02BD"/>
    <w:rsid w:val="004D2D57"/>
    <w:rsid w:val="004D3177"/>
    <w:rsid w:val="004D45E4"/>
    <w:rsid w:val="004D5227"/>
    <w:rsid w:val="004E09CA"/>
    <w:rsid w:val="004E2C71"/>
    <w:rsid w:val="004E324D"/>
    <w:rsid w:val="004E4B72"/>
    <w:rsid w:val="004E4FAE"/>
    <w:rsid w:val="004E719C"/>
    <w:rsid w:val="004F250D"/>
    <w:rsid w:val="004F54F7"/>
    <w:rsid w:val="004F5597"/>
    <w:rsid w:val="00500908"/>
    <w:rsid w:val="00501422"/>
    <w:rsid w:val="00501E3C"/>
    <w:rsid w:val="00506418"/>
    <w:rsid w:val="00513A1A"/>
    <w:rsid w:val="005179C2"/>
    <w:rsid w:val="0052179D"/>
    <w:rsid w:val="00521E24"/>
    <w:rsid w:val="00533EBF"/>
    <w:rsid w:val="00535087"/>
    <w:rsid w:val="00540D91"/>
    <w:rsid w:val="0054164A"/>
    <w:rsid w:val="00542F53"/>
    <w:rsid w:val="00543B95"/>
    <w:rsid w:val="00544851"/>
    <w:rsid w:val="00545725"/>
    <w:rsid w:val="00546387"/>
    <w:rsid w:val="00547F9C"/>
    <w:rsid w:val="00551D1D"/>
    <w:rsid w:val="00555EC8"/>
    <w:rsid w:val="005564FE"/>
    <w:rsid w:val="005567BE"/>
    <w:rsid w:val="005606A9"/>
    <w:rsid w:val="005625EA"/>
    <w:rsid w:val="00564CA0"/>
    <w:rsid w:val="00571528"/>
    <w:rsid w:val="0057177A"/>
    <w:rsid w:val="005723D5"/>
    <w:rsid w:val="005729B7"/>
    <w:rsid w:val="00574FCC"/>
    <w:rsid w:val="00576B16"/>
    <w:rsid w:val="00581A47"/>
    <w:rsid w:val="005849C8"/>
    <w:rsid w:val="005870E3"/>
    <w:rsid w:val="00593400"/>
    <w:rsid w:val="005971BA"/>
    <w:rsid w:val="005A2AAC"/>
    <w:rsid w:val="005A3744"/>
    <w:rsid w:val="005A43D8"/>
    <w:rsid w:val="005A7020"/>
    <w:rsid w:val="005B09AA"/>
    <w:rsid w:val="005B10FC"/>
    <w:rsid w:val="005B169B"/>
    <w:rsid w:val="005B4F54"/>
    <w:rsid w:val="005B5490"/>
    <w:rsid w:val="005B6079"/>
    <w:rsid w:val="005C0C7F"/>
    <w:rsid w:val="005C0D08"/>
    <w:rsid w:val="005C0D2C"/>
    <w:rsid w:val="005C2403"/>
    <w:rsid w:val="005C267F"/>
    <w:rsid w:val="005C4229"/>
    <w:rsid w:val="005C51BA"/>
    <w:rsid w:val="005C5B1A"/>
    <w:rsid w:val="005C5D8A"/>
    <w:rsid w:val="005D005F"/>
    <w:rsid w:val="005D0161"/>
    <w:rsid w:val="005D3D9A"/>
    <w:rsid w:val="005D6484"/>
    <w:rsid w:val="005E687A"/>
    <w:rsid w:val="005F0938"/>
    <w:rsid w:val="005F310C"/>
    <w:rsid w:val="005F4554"/>
    <w:rsid w:val="005F70D5"/>
    <w:rsid w:val="005F7768"/>
    <w:rsid w:val="005F78DE"/>
    <w:rsid w:val="006026DD"/>
    <w:rsid w:val="00603989"/>
    <w:rsid w:val="006041A9"/>
    <w:rsid w:val="006105B4"/>
    <w:rsid w:val="00611EF3"/>
    <w:rsid w:val="00613380"/>
    <w:rsid w:val="00613606"/>
    <w:rsid w:val="00613ECD"/>
    <w:rsid w:val="006144AD"/>
    <w:rsid w:val="006200C6"/>
    <w:rsid w:val="006209DA"/>
    <w:rsid w:val="00620E2F"/>
    <w:rsid w:val="006212EA"/>
    <w:rsid w:val="006257F2"/>
    <w:rsid w:val="00626EC4"/>
    <w:rsid w:val="0063120F"/>
    <w:rsid w:val="0063496C"/>
    <w:rsid w:val="00634E0C"/>
    <w:rsid w:val="0063793C"/>
    <w:rsid w:val="00637DA6"/>
    <w:rsid w:val="00641A6B"/>
    <w:rsid w:val="006421A5"/>
    <w:rsid w:val="006435FB"/>
    <w:rsid w:val="00655254"/>
    <w:rsid w:val="00662AAF"/>
    <w:rsid w:val="006740BD"/>
    <w:rsid w:val="00674667"/>
    <w:rsid w:val="00676648"/>
    <w:rsid w:val="00681700"/>
    <w:rsid w:val="0069065A"/>
    <w:rsid w:val="00695EC8"/>
    <w:rsid w:val="0069604A"/>
    <w:rsid w:val="00696378"/>
    <w:rsid w:val="00696F82"/>
    <w:rsid w:val="006A12D2"/>
    <w:rsid w:val="006A218A"/>
    <w:rsid w:val="006A424A"/>
    <w:rsid w:val="006A4A67"/>
    <w:rsid w:val="006A71D0"/>
    <w:rsid w:val="006A7A8D"/>
    <w:rsid w:val="006B0959"/>
    <w:rsid w:val="006B0BF5"/>
    <w:rsid w:val="006B607A"/>
    <w:rsid w:val="006C0481"/>
    <w:rsid w:val="006C17A5"/>
    <w:rsid w:val="006C31CD"/>
    <w:rsid w:val="006C4B08"/>
    <w:rsid w:val="006C5D1A"/>
    <w:rsid w:val="006C625B"/>
    <w:rsid w:val="006C6FD1"/>
    <w:rsid w:val="006C7200"/>
    <w:rsid w:val="006D02A5"/>
    <w:rsid w:val="006D1185"/>
    <w:rsid w:val="006D4E56"/>
    <w:rsid w:val="006E33C4"/>
    <w:rsid w:val="006E4362"/>
    <w:rsid w:val="006F3AC1"/>
    <w:rsid w:val="006F4047"/>
    <w:rsid w:val="006F65DF"/>
    <w:rsid w:val="006F697B"/>
    <w:rsid w:val="0070305C"/>
    <w:rsid w:val="00715766"/>
    <w:rsid w:val="00720913"/>
    <w:rsid w:val="00732FDF"/>
    <w:rsid w:val="007332DD"/>
    <w:rsid w:val="00734A19"/>
    <w:rsid w:val="007454E4"/>
    <w:rsid w:val="00746EB5"/>
    <w:rsid w:val="00751943"/>
    <w:rsid w:val="0075515C"/>
    <w:rsid w:val="00755236"/>
    <w:rsid w:val="00755AF4"/>
    <w:rsid w:val="00760EB2"/>
    <w:rsid w:val="007638C9"/>
    <w:rsid w:val="00763DDF"/>
    <w:rsid w:val="007656EE"/>
    <w:rsid w:val="00765859"/>
    <w:rsid w:val="00772754"/>
    <w:rsid w:val="007740E2"/>
    <w:rsid w:val="00776980"/>
    <w:rsid w:val="0077744F"/>
    <w:rsid w:val="00780598"/>
    <w:rsid w:val="007879DD"/>
    <w:rsid w:val="007905F0"/>
    <w:rsid w:val="00791DE7"/>
    <w:rsid w:val="00793FE8"/>
    <w:rsid w:val="007B20CC"/>
    <w:rsid w:val="007B6171"/>
    <w:rsid w:val="007B6908"/>
    <w:rsid w:val="007C0A3E"/>
    <w:rsid w:val="007C2DDB"/>
    <w:rsid w:val="007D5E6C"/>
    <w:rsid w:val="007D6F5C"/>
    <w:rsid w:val="007E2D0F"/>
    <w:rsid w:val="007E65D4"/>
    <w:rsid w:val="007E6691"/>
    <w:rsid w:val="007E6F78"/>
    <w:rsid w:val="007F1473"/>
    <w:rsid w:val="007F3F02"/>
    <w:rsid w:val="007F4680"/>
    <w:rsid w:val="007F4C30"/>
    <w:rsid w:val="007F567E"/>
    <w:rsid w:val="00803801"/>
    <w:rsid w:val="00805AEF"/>
    <w:rsid w:val="0080698C"/>
    <w:rsid w:val="008107FF"/>
    <w:rsid w:val="00810E41"/>
    <w:rsid w:val="008315C3"/>
    <w:rsid w:val="00835F99"/>
    <w:rsid w:val="00841ED1"/>
    <w:rsid w:val="00843EEA"/>
    <w:rsid w:val="0084486E"/>
    <w:rsid w:val="00844C75"/>
    <w:rsid w:val="00844D58"/>
    <w:rsid w:val="00850D44"/>
    <w:rsid w:val="00852F5B"/>
    <w:rsid w:val="00853246"/>
    <w:rsid w:val="00857ABC"/>
    <w:rsid w:val="0086064C"/>
    <w:rsid w:val="00860EB5"/>
    <w:rsid w:val="00866A42"/>
    <w:rsid w:val="008705DF"/>
    <w:rsid w:val="008729C6"/>
    <w:rsid w:val="00872BF7"/>
    <w:rsid w:val="00873631"/>
    <w:rsid w:val="00874339"/>
    <w:rsid w:val="0087581E"/>
    <w:rsid w:val="00875937"/>
    <w:rsid w:val="00875F26"/>
    <w:rsid w:val="00876ED8"/>
    <w:rsid w:val="00882F6C"/>
    <w:rsid w:val="0088337B"/>
    <w:rsid w:val="0088399E"/>
    <w:rsid w:val="00885F43"/>
    <w:rsid w:val="00887B2E"/>
    <w:rsid w:val="00895598"/>
    <w:rsid w:val="008A4345"/>
    <w:rsid w:val="008A6217"/>
    <w:rsid w:val="008B11F6"/>
    <w:rsid w:val="008B2D6D"/>
    <w:rsid w:val="008B3257"/>
    <w:rsid w:val="008B55EA"/>
    <w:rsid w:val="008B71E9"/>
    <w:rsid w:val="008C76C8"/>
    <w:rsid w:val="008D0380"/>
    <w:rsid w:val="008D54F0"/>
    <w:rsid w:val="008D7FC3"/>
    <w:rsid w:val="008E0A83"/>
    <w:rsid w:val="008E2656"/>
    <w:rsid w:val="008E63A4"/>
    <w:rsid w:val="008E7EB5"/>
    <w:rsid w:val="008F2B42"/>
    <w:rsid w:val="008F3E87"/>
    <w:rsid w:val="008F414E"/>
    <w:rsid w:val="008F5123"/>
    <w:rsid w:val="008F6DC9"/>
    <w:rsid w:val="0090000E"/>
    <w:rsid w:val="009012EE"/>
    <w:rsid w:val="00932310"/>
    <w:rsid w:val="00943134"/>
    <w:rsid w:val="009443F9"/>
    <w:rsid w:val="0094712B"/>
    <w:rsid w:val="00956C6B"/>
    <w:rsid w:val="00956F8A"/>
    <w:rsid w:val="00957152"/>
    <w:rsid w:val="0095731A"/>
    <w:rsid w:val="0096204D"/>
    <w:rsid w:val="0096367A"/>
    <w:rsid w:val="0096374F"/>
    <w:rsid w:val="0096633F"/>
    <w:rsid w:val="0096691A"/>
    <w:rsid w:val="00970051"/>
    <w:rsid w:val="00970C43"/>
    <w:rsid w:val="009722AC"/>
    <w:rsid w:val="00973EF6"/>
    <w:rsid w:val="00974AE3"/>
    <w:rsid w:val="00975E40"/>
    <w:rsid w:val="0097706F"/>
    <w:rsid w:val="009814EE"/>
    <w:rsid w:val="00985F00"/>
    <w:rsid w:val="00991999"/>
    <w:rsid w:val="0099264D"/>
    <w:rsid w:val="00993A90"/>
    <w:rsid w:val="00993CF5"/>
    <w:rsid w:val="00996B89"/>
    <w:rsid w:val="00997030"/>
    <w:rsid w:val="00997EBF"/>
    <w:rsid w:val="009A0A8F"/>
    <w:rsid w:val="009A2BB3"/>
    <w:rsid w:val="009A4A22"/>
    <w:rsid w:val="009A6C6C"/>
    <w:rsid w:val="009A77E3"/>
    <w:rsid w:val="009B1BC5"/>
    <w:rsid w:val="009B763E"/>
    <w:rsid w:val="009C7FB2"/>
    <w:rsid w:val="009D041B"/>
    <w:rsid w:val="009D0DE4"/>
    <w:rsid w:val="009D20FD"/>
    <w:rsid w:val="009D262F"/>
    <w:rsid w:val="009E1BFC"/>
    <w:rsid w:val="009F0CFE"/>
    <w:rsid w:val="00A00F55"/>
    <w:rsid w:val="00A10DDC"/>
    <w:rsid w:val="00A13CC1"/>
    <w:rsid w:val="00A152F2"/>
    <w:rsid w:val="00A15942"/>
    <w:rsid w:val="00A159BD"/>
    <w:rsid w:val="00A25BBF"/>
    <w:rsid w:val="00A27962"/>
    <w:rsid w:val="00A312C0"/>
    <w:rsid w:val="00A31A16"/>
    <w:rsid w:val="00A32B83"/>
    <w:rsid w:val="00A33225"/>
    <w:rsid w:val="00A375EB"/>
    <w:rsid w:val="00A43281"/>
    <w:rsid w:val="00A46C83"/>
    <w:rsid w:val="00A51354"/>
    <w:rsid w:val="00A54FA6"/>
    <w:rsid w:val="00A5668F"/>
    <w:rsid w:val="00A602BC"/>
    <w:rsid w:val="00A60EF0"/>
    <w:rsid w:val="00A633AE"/>
    <w:rsid w:val="00A6357E"/>
    <w:rsid w:val="00A73CB7"/>
    <w:rsid w:val="00A74584"/>
    <w:rsid w:val="00A7768D"/>
    <w:rsid w:val="00A93B4B"/>
    <w:rsid w:val="00AA0E35"/>
    <w:rsid w:val="00AA29DB"/>
    <w:rsid w:val="00AA2FF1"/>
    <w:rsid w:val="00AA4EBF"/>
    <w:rsid w:val="00AB0038"/>
    <w:rsid w:val="00AB1FAB"/>
    <w:rsid w:val="00AB3734"/>
    <w:rsid w:val="00AB6A60"/>
    <w:rsid w:val="00AB6EE3"/>
    <w:rsid w:val="00AB6F6B"/>
    <w:rsid w:val="00AC64C4"/>
    <w:rsid w:val="00AD3F7F"/>
    <w:rsid w:val="00AD6A28"/>
    <w:rsid w:val="00AE763F"/>
    <w:rsid w:val="00AE7A4A"/>
    <w:rsid w:val="00AF2474"/>
    <w:rsid w:val="00AF50C8"/>
    <w:rsid w:val="00AF5AC8"/>
    <w:rsid w:val="00B0036D"/>
    <w:rsid w:val="00B037E4"/>
    <w:rsid w:val="00B03969"/>
    <w:rsid w:val="00B067F2"/>
    <w:rsid w:val="00B11931"/>
    <w:rsid w:val="00B158F3"/>
    <w:rsid w:val="00B16388"/>
    <w:rsid w:val="00B174DF"/>
    <w:rsid w:val="00B26D56"/>
    <w:rsid w:val="00B300E8"/>
    <w:rsid w:val="00B3217F"/>
    <w:rsid w:val="00B326A4"/>
    <w:rsid w:val="00B32DC8"/>
    <w:rsid w:val="00B334C2"/>
    <w:rsid w:val="00B33686"/>
    <w:rsid w:val="00B34D6C"/>
    <w:rsid w:val="00B364B4"/>
    <w:rsid w:val="00B42B8A"/>
    <w:rsid w:val="00B43EEC"/>
    <w:rsid w:val="00B44045"/>
    <w:rsid w:val="00B44A64"/>
    <w:rsid w:val="00B566BF"/>
    <w:rsid w:val="00B71F27"/>
    <w:rsid w:val="00B7384F"/>
    <w:rsid w:val="00B849EB"/>
    <w:rsid w:val="00B852AD"/>
    <w:rsid w:val="00B87728"/>
    <w:rsid w:val="00B90228"/>
    <w:rsid w:val="00B90550"/>
    <w:rsid w:val="00B92868"/>
    <w:rsid w:val="00B9616C"/>
    <w:rsid w:val="00B965CF"/>
    <w:rsid w:val="00B97B49"/>
    <w:rsid w:val="00BA33A0"/>
    <w:rsid w:val="00BA3F6C"/>
    <w:rsid w:val="00BA4F85"/>
    <w:rsid w:val="00BA5D82"/>
    <w:rsid w:val="00BB0151"/>
    <w:rsid w:val="00BB1A99"/>
    <w:rsid w:val="00BB223C"/>
    <w:rsid w:val="00BB358A"/>
    <w:rsid w:val="00BB7BCA"/>
    <w:rsid w:val="00BC78ED"/>
    <w:rsid w:val="00BD1249"/>
    <w:rsid w:val="00BD2EDE"/>
    <w:rsid w:val="00BD35C8"/>
    <w:rsid w:val="00BD587A"/>
    <w:rsid w:val="00BE4499"/>
    <w:rsid w:val="00BE61A4"/>
    <w:rsid w:val="00BF4440"/>
    <w:rsid w:val="00BF548E"/>
    <w:rsid w:val="00C00613"/>
    <w:rsid w:val="00C01186"/>
    <w:rsid w:val="00C014D2"/>
    <w:rsid w:val="00C04A15"/>
    <w:rsid w:val="00C15DFC"/>
    <w:rsid w:val="00C1692A"/>
    <w:rsid w:val="00C222F7"/>
    <w:rsid w:val="00C2418E"/>
    <w:rsid w:val="00C242D8"/>
    <w:rsid w:val="00C25645"/>
    <w:rsid w:val="00C25B17"/>
    <w:rsid w:val="00C276ED"/>
    <w:rsid w:val="00C36D87"/>
    <w:rsid w:val="00C37D3E"/>
    <w:rsid w:val="00C404AE"/>
    <w:rsid w:val="00C40531"/>
    <w:rsid w:val="00C405F2"/>
    <w:rsid w:val="00C42C3A"/>
    <w:rsid w:val="00C43C78"/>
    <w:rsid w:val="00C5026D"/>
    <w:rsid w:val="00C648B1"/>
    <w:rsid w:val="00C65BC4"/>
    <w:rsid w:val="00C705A0"/>
    <w:rsid w:val="00C75D26"/>
    <w:rsid w:val="00C80B1A"/>
    <w:rsid w:val="00C83AFB"/>
    <w:rsid w:val="00C903D8"/>
    <w:rsid w:val="00C92DDD"/>
    <w:rsid w:val="00C936F5"/>
    <w:rsid w:val="00C93FE6"/>
    <w:rsid w:val="00C942E8"/>
    <w:rsid w:val="00C94A84"/>
    <w:rsid w:val="00C95242"/>
    <w:rsid w:val="00CA109F"/>
    <w:rsid w:val="00CA120D"/>
    <w:rsid w:val="00CA41F1"/>
    <w:rsid w:val="00CA4A63"/>
    <w:rsid w:val="00CA54AA"/>
    <w:rsid w:val="00CA61A1"/>
    <w:rsid w:val="00CA6EFA"/>
    <w:rsid w:val="00CA7E35"/>
    <w:rsid w:val="00CB1DF5"/>
    <w:rsid w:val="00CB3011"/>
    <w:rsid w:val="00CB3997"/>
    <w:rsid w:val="00CB7136"/>
    <w:rsid w:val="00CC0800"/>
    <w:rsid w:val="00CC2962"/>
    <w:rsid w:val="00CD18E3"/>
    <w:rsid w:val="00CD293D"/>
    <w:rsid w:val="00CD457A"/>
    <w:rsid w:val="00CD50DC"/>
    <w:rsid w:val="00CE1EFA"/>
    <w:rsid w:val="00CE2879"/>
    <w:rsid w:val="00CE4E9D"/>
    <w:rsid w:val="00CE5493"/>
    <w:rsid w:val="00CE54B8"/>
    <w:rsid w:val="00CE5FB7"/>
    <w:rsid w:val="00CF12A9"/>
    <w:rsid w:val="00CF2638"/>
    <w:rsid w:val="00CF46A1"/>
    <w:rsid w:val="00CF4813"/>
    <w:rsid w:val="00CF62D6"/>
    <w:rsid w:val="00CF67BA"/>
    <w:rsid w:val="00D02A26"/>
    <w:rsid w:val="00D03DC6"/>
    <w:rsid w:val="00D10AB7"/>
    <w:rsid w:val="00D12F6A"/>
    <w:rsid w:val="00D252C1"/>
    <w:rsid w:val="00D32970"/>
    <w:rsid w:val="00D348D0"/>
    <w:rsid w:val="00D4095B"/>
    <w:rsid w:val="00D418C8"/>
    <w:rsid w:val="00D4464E"/>
    <w:rsid w:val="00D446B9"/>
    <w:rsid w:val="00D46F81"/>
    <w:rsid w:val="00D51BFC"/>
    <w:rsid w:val="00D51D60"/>
    <w:rsid w:val="00D538EA"/>
    <w:rsid w:val="00D55F63"/>
    <w:rsid w:val="00D61F5D"/>
    <w:rsid w:val="00D62C2F"/>
    <w:rsid w:val="00D72891"/>
    <w:rsid w:val="00D7503A"/>
    <w:rsid w:val="00D7734A"/>
    <w:rsid w:val="00D86329"/>
    <w:rsid w:val="00D86E50"/>
    <w:rsid w:val="00D87561"/>
    <w:rsid w:val="00D910AC"/>
    <w:rsid w:val="00D91994"/>
    <w:rsid w:val="00D96290"/>
    <w:rsid w:val="00DA442E"/>
    <w:rsid w:val="00DA4726"/>
    <w:rsid w:val="00DB3B3A"/>
    <w:rsid w:val="00DC149B"/>
    <w:rsid w:val="00DC51B3"/>
    <w:rsid w:val="00DD0117"/>
    <w:rsid w:val="00DD0844"/>
    <w:rsid w:val="00DD0857"/>
    <w:rsid w:val="00DD2752"/>
    <w:rsid w:val="00DD45EF"/>
    <w:rsid w:val="00DD4E83"/>
    <w:rsid w:val="00DD6399"/>
    <w:rsid w:val="00DD65BE"/>
    <w:rsid w:val="00DE0B2E"/>
    <w:rsid w:val="00DE1140"/>
    <w:rsid w:val="00DE1B39"/>
    <w:rsid w:val="00DE3A2E"/>
    <w:rsid w:val="00DE3D85"/>
    <w:rsid w:val="00DE6EFE"/>
    <w:rsid w:val="00DE7231"/>
    <w:rsid w:val="00DF2C0C"/>
    <w:rsid w:val="00DF6259"/>
    <w:rsid w:val="00E048E6"/>
    <w:rsid w:val="00E05440"/>
    <w:rsid w:val="00E05E86"/>
    <w:rsid w:val="00E07125"/>
    <w:rsid w:val="00E10E98"/>
    <w:rsid w:val="00E11471"/>
    <w:rsid w:val="00E116C7"/>
    <w:rsid w:val="00E128A2"/>
    <w:rsid w:val="00E135B0"/>
    <w:rsid w:val="00E15AD9"/>
    <w:rsid w:val="00E171FA"/>
    <w:rsid w:val="00E2272D"/>
    <w:rsid w:val="00E23463"/>
    <w:rsid w:val="00E234F1"/>
    <w:rsid w:val="00E27CD6"/>
    <w:rsid w:val="00E31A0D"/>
    <w:rsid w:val="00E36DFA"/>
    <w:rsid w:val="00E373CD"/>
    <w:rsid w:val="00E47A9B"/>
    <w:rsid w:val="00E505A4"/>
    <w:rsid w:val="00E51057"/>
    <w:rsid w:val="00E57171"/>
    <w:rsid w:val="00E604F8"/>
    <w:rsid w:val="00E64611"/>
    <w:rsid w:val="00E655DF"/>
    <w:rsid w:val="00E67B63"/>
    <w:rsid w:val="00E7078D"/>
    <w:rsid w:val="00E71DDF"/>
    <w:rsid w:val="00E74200"/>
    <w:rsid w:val="00E77399"/>
    <w:rsid w:val="00E820BA"/>
    <w:rsid w:val="00E851FB"/>
    <w:rsid w:val="00E85581"/>
    <w:rsid w:val="00E85911"/>
    <w:rsid w:val="00E86DD8"/>
    <w:rsid w:val="00E94EF6"/>
    <w:rsid w:val="00E96B72"/>
    <w:rsid w:val="00EA0702"/>
    <w:rsid w:val="00EA0CB6"/>
    <w:rsid w:val="00EA4FE5"/>
    <w:rsid w:val="00EA5376"/>
    <w:rsid w:val="00EB0E1D"/>
    <w:rsid w:val="00EB4545"/>
    <w:rsid w:val="00EB5848"/>
    <w:rsid w:val="00EB66E2"/>
    <w:rsid w:val="00EB7C25"/>
    <w:rsid w:val="00EC1D64"/>
    <w:rsid w:val="00ED1A55"/>
    <w:rsid w:val="00ED5E2B"/>
    <w:rsid w:val="00ED79E9"/>
    <w:rsid w:val="00EE16DA"/>
    <w:rsid w:val="00EE1D75"/>
    <w:rsid w:val="00EE51F6"/>
    <w:rsid w:val="00EE6165"/>
    <w:rsid w:val="00EE6F88"/>
    <w:rsid w:val="00EF05D6"/>
    <w:rsid w:val="00EF0A43"/>
    <w:rsid w:val="00EF2CD2"/>
    <w:rsid w:val="00EF56C3"/>
    <w:rsid w:val="00EF70E9"/>
    <w:rsid w:val="00EF7F92"/>
    <w:rsid w:val="00EF7FB9"/>
    <w:rsid w:val="00F003D5"/>
    <w:rsid w:val="00F015B1"/>
    <w:rsid w:val="00F01D3F"/>
    <w:rsid w:val="00F06528"/>
    <w:rsid w:val="00F14C9A"/>
    <w:rsid w:val="00F15F29"/>
    <w:rsid w:val="00F2350A"/>
    <w:rsid w:val="00F270EC"/>
    <w:rsid w:val="00F3035A"/>
    <w:rsid w:val="00F3345B"/>
    <w:rsid w:val="00F33B04"/>
    <w:rsid w:val="00F33E86"/>
    <w:rsid w:val="00F34210"/>
    <w:rsid w:val="00F3533F"/>
    <w:rsid w:val="00F3762D"/>
    <w:rsid w:val="00F37C3E"/>
    <w:rsid w:val="00F41F1A"/>
    <w:rsid w:val="00F42FBB"/>
    <w:rsid w:val="00F4572A"/>
    <w:rsid w:val="00F45C60"/>
    <w:rsid w:val="00F501FA"/>
    <w:rsid w:val="00F52D56"/>
    <w:rsid w:val="00F530C1"/>
    <w:rsid w:val="00F55F68"/>
    <w:rsid w:val="00F55FE8"/>
    <w:rsid w:val="00F61BDD"/>
    <w:rsid w:val="00F62A30"/>
    <w:rsid w:val="00F72063"/>
    <w:rsid w:val="00F721DC"/>
    <w:rsid w:val="00F73600"/>
    <w:rsid w:val="00F75814"/>
    <w:rsid w:val="00F84DF9"/>
    <w:rsid w:val="00F90439"/>
    <w:rsid w:val="00F90E5E"/>
    <w:rsid w:val="00F91D06"/>
    <w:rsid w:val="00F91EB3"/>
    <w:rsid w:val="00F93077"/>
    <w:rsid w:val="00F94103"/>
    <w:rsid w:val="00F95108"/>
    <w:rsid w:val="00FA25F8"/>
    <w:rsid w:val="00FA460D"/>
    <w:rsid w:val="00FA5457"/>
    <w:rsid w:val="00FB049D"/>
    <w:rsid w:val="00FB38E2"/>
    <w:rsid w:val="00FB637A"/>
    <w:rsid w:val="00FB6491"/>
    <w:rsid w:val="00FD068D"/>
    <w:rsid w:val="00FD0D1D"/>
    <w:rsid w:val="00FD2FA3"/>
    <w:rsid w:val="00FD3910"/>
    <w:rsid w:val="00FD74F2"/>
    <w:rsid w:val="00FE032C"/>
    <w:rsid w:val="00FE077F"/>
    <w:rsid w:val="00FE0E56"/>
    <w:rsid w:val="00FE1311"/>
    <w:rsid w:val="00FF0495"/>
    <w:rsid w:val="00FF20BB"/>
    <w:rsid w:val="00FF2996"/>
    <w:rsid w:val="00FF3F1B"/>
    <w:rsid w:val="00FF487A"/>
    <w:rsid w:val="00FF4EF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A1927878-6E91-4015-A73D-1FE703137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18DB"/>
    <w:pPr>
      <w:spacing w:after="120" w:line="276" w:lineRule="auto"/>
    </w:pPr>
    <w:rPr>
      <w:rFonts w:cs="Segoe UI"/>
      <w:sz w:val="22"/>
      <w:szCs w:val="22"/>
      <w:lang w:eastAsia="en-US"/>
    </w:rPr>
  </w:style>
  <w:style w:type="paragraph" w:styleId="Heading1">
    <w:name w:val="heading 1"/>
    <w:basedOn w:val="Normal"/>
    <w:next w:val="Normal"/>
    <w:link w:val="Heading1Char"/>
    <w:uiPriority w:val="9"/>
    <w:qFormat/>
    <w:rsid w:val="000918DB"/>
    <w:pPr>
      <w:keepNext/>
      <w:keepLines/>
      <w:spacing w:before="240"/>
      <w:outlineLvl w:val="0"/>
    </w:pPr>
    <w:rPr>
      <w:rFonts w:eastAsia="Times New Roman" w:cs="Calibri"/>
      <w:bCs/>
      <w:color w:val="A8B50A"/>
      <w:sz w:val="40"/>
      <w:szCs w:val="32"/>
    </w:rPr>
  </w:style>
  <w:style w:type="paragraph" w:styleId="Heading2">
    <w:name w:val="heading 2"/>
    <w:basedOn w:val="Normal"/>
    <w:next w:val="Normal"/>
    <w:link w:val="Heading2Char"/>
    <w:uiPriority w:val="9"/>
    <w:qFormat/>
    <w:rsid w:val="000918DB"/>
    <w:pPr>
      <w:spacing w:before="120" w:line="240" w:lineRule="auto"/>
      <w:outlineLvl w:val="1"/>
    </w:pPr>
    <w:rPr>
      <w:i/>
      <w:color w:val="A8B50A"/>
      <w:sz w:val="32"/>
      <w:szCs w:val="28"/>
    </w:rPr>
  </w:style>
  <w:style w:type="paragraph" w:styleId="Heading3">
    <w:name w:val="heading 3"/>
    <w:basedOn w:val="Normal"/>
    <w:next w:val="Normal"/>
    <w:link w:val="Heading3Char"/>
    <w:uiPriority w:val="9"/>
    <w:qFormat/>
    <w:rsid w:val="000918DB"/>
    <w:pPr>
      <w:ind w:left="426"/>
      <w:outlineLvl w:val="2"/>
    </w:pPr>
    <w:rPr>
      <w:i/>
      <w:sz w:val="28"/>
      <w:szCs w:val="28"/>
    </w:rPr>
  </w:style>
  <w:style w:type="paragraph" w:styleId="Heading4">
    <w:name w:val="heading 4"/>
    <w:basedOn w:val="Normal"/>
    <w:next w:val="Normal"/>
    <w:link w:val="Heading4Char"/>
    <w:uiPriority w:val="9"/>
    <w:qFormat/>
    <w:rsid w:val="000918DB"/>
    <w:pPr>
      <w:ind w:left="720"/>
      <w:outlineLvl w:val="3"/>
    </w:pPr>
    <w:rPr>
      <w:i/>
      <w:sz w:val="24"/>
    </w:rPr>
  </w:style>
  <w:style w:type="paragraph" w:styleId="Heading5">
    <w:name w:val="heading 5"/>
    <w:basedOn w:val="Normal"/>
    <w:next w:val="Normal"/>
    <w:link w:val="Heading5Char"/>
    <w:uiPriority w:val="9"/>
    <w:qFormat/>
    <w:rsid w:val="000918DB"/>
    <w:pPr>
      <w:keepNext/>
      <w:keepLines/>
      <w:spacing w:before="200" w:after="0"/>
      <w:ind w:left="709"/>
      <w:outlineLvl w:val="4"/>
    </w:pPr>
    <w:rPr>
      <w:rFonts w:eastAsia="Times New Roman"/>
      <w:sz w:val="20"/>
      <w:u w:val="single"/>
    </w:rPr>
  </w:style>
  <w:style w:type="paragraph" w:styleId="Heading6">
    <w:name w:val="heading 6"/>
    <w:basedOn w:val="Normal"/>
    <w:next w:val="Normal"/>
    <w:link w:val="Heading6Char"/>
    <w:uiPriority w:val="9"/>
    <w:unhideWhenUsed/>
    <w:rsid w:val="00FF487A"/>
    <w:pPr>
      <w:pBdr>
        <w:bottom w:val="dotted" w:sz="6" w:space="1" w:color="A8B50A"/>
      </w:pBdr>
      <w:spacing w:before="300" w:after="240"/>
      <w:outlineLvl w:val="5"/>
    </w:pPr>
    <w:rPr>
      <w:caps/>
      <w:color w:val="A8B50A"/>
      <w:spacing w:val="10"/>
      <w:lang w:val="en-US"/>
    </w:rPr>
  </w:style>
  <w:style w:type="paragraph" w:styleId="Heading7">
    <w:name w:val="heading 7"/>
    <w:basedOn w:val="Normal"/>
    <w:next w:val="Normal"/>
    <w:link w:val="Heading7Char"/>
    <w:uiPriority w:val="9"/>
    <w:unhideWhenUsed/>
    <w:qFormat/>
    <w:rsid w:val="000918DB"/>
    <w:pPr>
      <w:keepNext/>
      <w:keepLines/>
      <w:spacing w:before="200" w:after="0"/>
      <w:outlineLvl w:val="6"/>
    </w:pPr>
    <w:rPr>
      <w:rFonts w:eastAsia="Times New Roman" w:cs="Times New Roman"/>
      <w:i/>
      <w:iCs/>
      <w:color w:val="404040"/>
      <w:sz w:val="20"/>
    </w:rPr>
  </w:style>
  <w:style w:type="paragraph" w:styleId="Heading8">
    <w:name w:val="heading 8"/>
    <w:basedOn w:val="Normal"/>
    <w:next w:val="Normal"/>
    <w:link w:val="Heading8Char"/>
    <w:uiPriority w:val="9"/>
    <w:unhideWhenUsed/>
    <w:qFormat/>
    <w:rsid w:val="000918DB"/>
    <w:pPr>
      <w:keepNext/>
      <w:keepLines/>
      <w:spacing w:before="200" w:after="0"/>
      <w:outlineLvl w:val="7"/>
    </w:pPr>
    <w:rPr>
      <w:rFonts w:eastAsia="Times New Roman" w:cs="Times New Roman"/>
      <w:color w:val="404040"/>
      <w:sz w:val="20"/>
      <w:szCs w:val="20"/>
    </w:rPr>
  </w:style>
  <w:style w:type="paragraph" w:styleId="Heading9">
    <w:name w:val="heading 9"/>
    <w:basedOn w:val="Normal"/>
    <w:next w:val="Normal"/>
    <w:link w:val="Heading9Char"/>
    <w:uiPriority w:val="9"/>
    <w:unhideWhenUsed/>
    <w:qFormat/>
    <w:rsid w:val="000918DB"/>
    <w:pPr>
      <w:keepNext/>
      <w:keepLines/>
      <w:spacing w:before="200" w:after="0"/>
      <w:outlineLvl w:val="8"/>
    </w:pPr>
    <w:rPr>
      <w:rFonts w:eastAsia="Times New Roman"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0918DB"/>
    <w:rPr>
      <w:color w:val="A8B50A"/>
      <w:sz w:val="32"/>
    </w:rPr>
  </w:style>
  <w:style w:type="character" w:customStyle="1" w:styleId="SubtitleChar">
    <w:name w:val="Subtitle Char"/>
    <w:link w:val="Subtitle"/>
    <w:uiPriority w:val="11"/>
    <w:rsid w:val="000918DB"/>
    <w:rPr>
      <w:rFonts w:ascii="Calibri" w:hAnsi="Calibri" w:cs="Segoe UI"/>
      <w:color w:val="A8B50A"/>
      <w:sz w:val="32"/>
    </w:rPr>
  </w:style>
  <w:style w:type="character" w:customStyle="1" w:styleId="Heading1Char">
    <w:name w:val="Heading 1 Char"/>
    <w:link w:val="Heading1"/>
    <w:uiPriority w:val="9"/>
    <w:rsid w:val="000918DB"/>
    <w:rPr>
      <w:rFonts w:ascii="Calibri" w:eastAsia="Times New Roman" w:hAnsi="Calibri" w:cs="Calibri"/>
      <w:bCs/>
      <w:color w:val="A8B50A"/>
      <w:sz w:val="40"/>
      <w:szCs w:val="32"/>
    </w:rPr>
  </w:style>
  <w:style w:type="character" w:customStyle="1" w:styleId="Heading2Char">
    <w:name w:val="Heading 2 Char"/>
    <w:link w:val="Heading2"/>
    <w:uiPriority w:val="9"/>
    <w:rsid w:val="000918DB"/>
    <w:rPr>
      <w:rFonts w:ascii="Calibri" w:hAnsi="Calibri" w:cs="Segoe UI"/>
      <w:i/>
      <w:color w:val="A8B50A"/>
      <w:sz w:val="32"/>
      <w:szCs w:val="28"/>
    </w:rPr>
  </w:style>
  <w:style w:type="character" w:customStyle="1" w:styleId="Heading3Char">
    <w:name w:val="Heading 3 Char"/>
    <w:link w:val="Heading3"/>
    <w:uiPriority w:val="9"/>
    <w:rsid w:val="000918DB"/>
    <w:rPr>
      <w:rFonts w:ascii="Calibri" w:hAnsi="Calibri" w:cs="Segoe UI"/>
      <w:i/>
      <w:sz w:val="28"/>
      <w:szCs w:val="28"/>
    </w:rPr>
  </w:style>
  <w:style w:type="character" w:customStyle="1" w:styleId="Heading4Char">
    <w:name w:val="Heading 4 Char"/>
    <w:link w:val="Heading4"/>
    <w:uiPriority w:val="9"/>
    <w:rsid w:val="000918DB"/>
    <w:rPr>
      <w:rFonts w:ascii="Calibri" w:hAnsi="Calibri" w:cs="Segoe UI"/>
      <w:i/>
      <w:sz w:val="24"/>
    </w:rPr>
  </w:style>
  <w:style w:type="character" w:customStyle="1" w:styleId="Heading5Char">
    <w:name w:val="Heading 5 Char"/>
    <w:link w:val="Heading5"/>
    <w:uiPriority w:val="9"/>
    <w:rsid w:val="000918DB"/>
    <w:rPr>
      <w:rFonts w:ascii="Calibri" w:eastAsia="Times New Roman" w:hAnsi="Calibri" w:cs="Segoe UI"/>
      <w:sz w:val="20"/>
      <w:u w:val="single"/>
    </w:rPr>
  </w:style>
  <w:style w:type="character" w:customStyle="1" w:styleId="Heading6Char">
    <w:name w:val="Heading 6 Char"/>
    <w:link w:val="Heading6"/>
    <w:uiPriority w:val="9"/>
    <w:rsid w:val="00FF487A"/>
    <w:rPr>
      <w:caps/>
      <w:color w:val="A8B50A"/>
      <w:spacing w:val="10"/>
    </w:rPr>
  </w:style>
  <w:style w:type="character" w:customStyle="1" w:styleId="Heading7Char">
    <w:name w:val="Heading 7 Char"/>
    <w:link w:val="Heading7"/>
    <w:uiPriority w:val="9"/>
    <w:rsid w:val="000918DB"/>
    <w:rPr>
      <w:rFonts w:ascii="Calibri" w:eastAsia="Times New Roman" w:hAnsi="Calibri" w:cs="Times New Roman"/>
      <w:i/>
      <w:iCs/>
      <w:color w:val="404040"/>
      <w:sz w:val="20"/>
    </w:rPr>
  </w:style>
  <w:style w:type="character" w:customStyle="1" w:styleId="Heading8Char">
    <w:name w:val="Heading 8 Char"/>
    <w:link w:val="Heading8"/>
    <w:uiPriority w:val="9"/>
    <w:rsid w:val="000918DB"/>
    <w:rPr>
      <w:rFonts w:ascii="Calibri" w:eastAsia="Times New Roman" w:hAnsi="Calibri" w:cs="Times New Roman"/>
      <w:color w:val="404040"/>
      <w:sz w:val="20"/>
      <w:szCs w:val="20"/>
    </w:rPr>
  </w:style>
  <w:style w:type="character" w:customStyle="1" w:styleId="Heading9Char">
    <w:name w:val="Heading 9 Char"/>
    <w:link w:val="Heading9"/>
    <w:uiPriority w:val="9"/>
    <w:rsid w:val="000918DB"/>
    <w:rPr>
      <w:rFonts w:ascii="Calibri" w:eastAsia="Times New Roman" w:hAnsi="Calibri" w:cs="Times New Roman"/>
      <w:i/>
      <w:iCs/>
      <w:color w:val="404040"/>
      <w:sz w:val="20"/>
      <w:szCs w:val="20"/>
    </w:rPr>
  </w:style>
  <w:style w:type="paragraph" w:styleId="Caption">
    <w:name w:val="caption"/>
    <w:basedOn w:val="Normal"/>
    <w:next w:val="Normal"/>
    <w:uiPriority w:val="35"/>
    <w:unhideWhenUsed/>
    <w:qFormat/>
    <w:rsid w:val="000918DB"/>
    <w:pPr>
      <w:spacing w:after="200" w:line="240" w:lineRule="auto"/>
    </w:pPr>
    <w:rPr>
      <w:b/>
      <w:bCs/>
      <w:color w:val="4F81BD"/>
      <w:sz w:val="18"/>
      <w:szCs w:val="18"/>
    </w:rPr>
  </w:style>
  <w:style w:type="paragraph" w:styleId="Title">
    <w:name w:val="Title"/>
    <w:basedOn w:val="Normal"/>
    <w:next w:val="Normal"/>
    <w:link w:val="TitleChar"/>
    <w:uiPriority w:val="99"/>
    <w:qFormat/>
    <w:rsid w:val="000918DB"/>
    <w:pPr>
      <w:spacing w:after="0"/>
    </w:pPr>
    <w:rPr>
      <w:rFonts w:cs="Calibri"/>
      <w:color w:val="A8B50A"/>
      <w:sz w:val="72"/>
      <w:szCs w:val="72"/>
    </w:rPr>
  </w:style>
  <w:style w:type="character" w:customStyle="1" w:styleId="TitleChar">
    <w:name w:val="Title Char"/>
    <w:link w:val="Title"/>
    <w:uiPriority w:val="99"/>
    <w:rsid w:val="000918DB"/>
    <w:rPr>
      <w:rFonts w:ascii="Calibri" w:hAnsi="Calibri" w:cs="Calibri"/>
      <w:color w:val="A8B50A"/>
      <w:sz w:val="72"/>
      <w:szCs w:val="72"/>
    </w:rPr>
  </w:style>
  <w:style w:type="character" w:styleId="Strong">
    <w:name w:val="Strong"/>
    <w:uiPriority w:val="22"/>
    <w:qFormat/>
    <w:rsid w:val="000918DB"/>
    <w:rPr>
      <w:b/>
      <w:bCs/>
    </w:rPr>
  </w:style>
  <w:style w:type="character" w:styleId="Emphasis">
    <w:name w:val="Emphasis"/>
    <w:uiPriority w:val="20"/>
    <w:qFormat/>
    <w:rsid w:val="000918DB"/>
    <w:rPr>
      <w:rFonts w:ascii="Segoe UI" w:hAnsi="Segoe UI" w:cs="Segoe UI"/>
      <w:color w:val="000000"/>
      <w:spacing w:val="30"/>
    </w:rPr>
  </w:style>
  <w:style w:type="paragraph" w:styleId="NoSpacing">
    <w:name w:val="No Spacing"/>
    <w:basedOn w:val="Normal"/>
    <w:link w:val="NoSpacingChar"/>
    <w:uiPriority w:val="99"/>
    <w:qFormat/>
    <w:rsid w:val="000918DB"/>
    <w:pPr>
      <w:spacing w:after="0" w:line="240" w:lineRule="auto"/>
      <w:jc w:val="both"/>
    </w:pPr>
    <w:rPr>
      <w:rFonts w:cs="Times New Roman"/>
      <w:sz w:val="20"/>
      <w:szCs w:val="20"/>
      <w:lang w:val="x-none" w:eastAsia="x-none"/>
    </w:rPr>
  </w:style>
  <w:style w:type="character" w:customStyle="1" w:styleId="NoSpacingChar">
    <w:name w:val="No Spacing Char"/>
    <w:link w:val="NoSpacing"/>
    <w:uiPriority w:val="99"/>
    <w:rsid w:val="000918DB"/>
    <w:rPr>
      <w:rFonts w:ascii="Calibri" w:hAnsi="Calibri" w:cs="Times New Roman"/>
      <w:sz w:val="20"/>
      <w:szCs w:val="20"/>
    </w:rPr>
  </w:style>
  <w:style w:type="paragraph" w:styleId="ListParagraph">
    <w:name w:val="List Paragraph"/>
    <w:aliases w:val="Bullet Normal"/>
    <w:basedOn w:val="Normal"/>
    <w:uiPriority w:val="34"/>
    <w:qFormat/>
    <w:rsid w:val="00FF487A"/>
    <w:pPr>
      <w:ind w:left="720"/>
      <w:contextualSpacing/>
    </w:pPr>
    <w:rPr>
      <w:rFonts w:cs="Times New Roman"/>
    </w:rPr>
  </w:style>
  <w:style w:type="paragraph" w:styleId="Quote">
    <w:name w:val="Quote"/>
    <w:basedOn w:val="Normal"/>
    <w:next w:val="Normal"/>
    <w:link w:val="QuoteChar"/>
    <w:uiPriority w:val="29"/>
    <w:qFormat/>
    <w:rsid w:val="000918DB"/>
    <w:rPr>
      <w:i/>
      <w:iCs/>
      <w:color w:val="000000"/>
    </w:rPr>
  </w:style>
  <w:style w:type="character" w:customStyle="1" w:styleId="QuoteChar">
    <w:name w:val="Quote Char"/>
    <w:link w:val="Quote"/>
    <w:uiPriority w:val="29"/>
    <w:rsid w:val="000918DB"/>
    <w:rPr>
      <w:rFonts w:ascii="Calibri" w:hAnsi="Calibri" w:cs="Segoe UI"/>
      <w:i/>
      <w:iCs/>
      <w:color w:val="000000"/>
    </w:rPr>
  </w:style>
  <w:style w:type="paragraph" w:styleId="IntenseQuote">
    <w:name w:val="Intense Quote"/>
    <w:basedOn w:val="Normal"/>
    <w:next w:val="Normal"/>
    <w:link w:val="IntenseQuoteChar"/>
    <w:uiPriority w:val="30"/>
    <w:rsid w:val="00FF487A"/>
    <w:pPr>
      <w:pBdr>
        <w:top w:val="single" w:sz="4" w:space="10" w:color="4F81BD"/>
        <w:left w:val="single" w:sz="4" w:space="10" w:color="4F81BD"/>
      </w:pBdr>
      <w:spacing w:after="0"/>
      <w:ind w:left="1296" w:right="1152"/>
    </w:pPr>
    <w:rPr>
      <w:i/>
      <w:iCs/>
      <w:color w:val="4F81BD"/>
      <w:szCs w:val="20"/>
      <w:lang w:val="en-US"/>
    </w:rPr>
  </w:style>
  <w:style w:type="character" w:customStyle="1" w:styleId="IntenseQuoteChar">
    <w:name w:val="Intense Quote Char"/>
    <w:link w:val="IntenseQuote"/>
    <w:uiPriority w:val="30"/>
    <w:rsid w:val="00FF487A"/>
    <w:rPr>
      <w:i/>
      <w:iCs/>
      <w:color w:val="4F81BD"/>
      <w:sz w:val="20"/>
      <w:szCs w:val="20"/>
    </w:rPr>
  </w:style>
  <w:style w:type="character" w:styleId="SubtleEmphasis">
    <w:name w:val="Subtle Emphasis"/>
    <w:uiPriority w:val="19"/>
    <w:qFormat/>
    <w:rsid w:val="000918DB"/>
    <w:rPr>
      <w:rFonts w:ascii="Calibri" w:hAnsi="Calibri"/>
      <w:i/>
      <w:iCs/>
      <w:color w:val="808080"/>
    </w:rPr>
  </w:style>
  <w:style w:type="character" w:styleId="IntenseEmphasis">
    <w:name w:val="Intense Emphasis"/>
    <w:uiPriority w:val="21"/>
    <w:rsid w:val="00FF487A"/>
    <w:rPr>
      <w:b/>
      <w:bCs/>
      <w:caps/>
      <w:color w:val="243F60"/>
      <w:spacing w:val="10"/>
    </w:rPr>
  </w:style>
  <w:style w:type="character" w:styleId="SubtleReference">
    <w:name w:val="Subtle Reference"/>
    <w:uiPriority w:val="31"/>
    <w:rsid w:val="00FF487A"/>
    <w:rPr>
      <w:b/>
      <w:bCs/>
      <w:color w:val="4F81BD"/>
    </w:rPr>
  </w:style>
  <w:style w:type="character" w:styleId="IntenseReference">
    <w:name w:val="Intense Reference"/>
    <w:uiPriority w:val="32"/>
    <w:rsid w:val="00FF487A"/>
    <w:rPr>
      <w:b/>
      <w:bCs/>
      <w:i/>
      <w:iCs/>
      <w:caps/>
      <w:color w:val="4F81BD"/>
    </w:rPr>
  </w:style>
  <w:style w:type="character" w:styleId="BookTitle">
    <w:name w:val="Book Title"/>
    <w:uiPriority w:val="33"/>
    <w:rsid w:val="00FF487A"/>
    <w:rPr>
      <w:b/>
      <w:bCs/>
      <w:i/>
      <w:iCs/>
      <w:spacing w:val="9"/>
    </w:rPr>
  </w:style>
  <w:style w:type="paragraph" w:styleId="TOCHeading">
    <w:name w:val="TOC Heading"/>
    <w:basedOn w:val="Heading1"/>
    <w:next w:val="Normal"/>
    <w:uiPriority w:val="39"/>
    <w:semiHidden/>
    <w:unhideWhenUsed/>
    <w:qFormat/>
    <w:rsid w:val="000918DB"/>
    <w:pPr>
      <w:spacing w:before="480" w:after="0"/>
      <w:outlineLvl w:val="9"/>
    </w:pPr>
    <w:rPr>
      <w:rFonts w:ascii="Cambria" w:hAnsi="Cambria" w:cs="Times New Roman"/>
      <w:b/>
      <w:color w:val="365F91"/>
      <w:sz w:val="28"/>
      <w:szCs w:val="28"/>
    </w:rPr>
  </w:style>
  <w:style w:type="paragraph" w:customStyle="1" w:styleId="Guidelinetext">
    <w:name w:val="Guideline text"/>
    <w:basedOn w:val="Normal"/>
    <w:rsid w:val="00FF487A"/>
    <w:rPr>
      <w:rFonts w:cs="Times New Roman"/>
      <w:i/>
      <w:color w:val="C00000"/>
    </w:rPr>
  </w:style>
  <w:style w:type="paragraph" w:customStyle="1" w:styleId="Bullet-normal">
    <w:name w:val="Bullet - normal"/>
    <w:basedOn w:val="ListParagraph"/>
    <w:rsid w:val="00FF487A"/>
    <w:pPr>
      <w:numPr>
        <w:numId w:val="1"/>
      </w:numPr>
    </w:pPr>
  </w:style>
  <w:style w:type="paragraph" w:customStyle="1" w:styleId="GuidelineBullet">
    <w:name w:val="Guideline Bullet"/>
    <w:basedOn w:val="Normal"/>
    <w:rsid w:val="00FF487A"/>
    <w:rPr>
      <w:rFonts w:cs="Times New Roman"/>
      <w:i/>
      <w:color w:val="C00000"/>
    </w:rPr>
  </w:style>
  <w:style w:type="paragraph" w:styleId="Header">
    <w:name w:val="header"/>
    <w:basedOn w:val="Normal"/>
    <w:link w:val="HeaderChar"/>
    <w:uiPriority w:val="99"/>
    <w:unhideWhenUsed/>
    <w:rsid w:val="00357BFC"/>
    <w:pPr>
      <w:tabs>
        <w:tab w:val="center" w:pos="4513"/>
        <w:tab w:val="right" w:pos="9026"/>
      </w:tabs>
      <w:spacing w:after="0" w:line="240" w:lineRule="auto"/>
    </w:pPr>
  </w:style>
  <w:style w:type="character" w:customStyle="1" w:styleId="HeaderChar">
    <w:name w:val="Header Char"/>
    <w:link w:val="Header"/>
    <w:uiPriority w:val="99"/>
    <w:rsid w:val="00357BFC"/>
    <w:rPr>
      <w:rFonts w:ascii="Times New Roman" w:hAnsi="Times New Roman"/>
      <w:szCs w:val="24"/>
      <w:lang w:val="en-NZ"/>
    </w:rPr>
  </w:style>
  <w:style w:type="paragraph" w:styleId="Footer">
    <w:name w:val="footer"/>
    <w:basedOn w:val="Normal"/>
    <w:link w:val="FooterChar"/>
    <w:uiPriority w:val="99"/>
    <w:unhideWhenUsed/>
    <w:rsid w:val="00357BFC"/>
    <w:pPr>
      <w:tabs>
        <w:tab w:val="center" w:pos="4513"/>
        <w:tab w:val="right" w:pos="9026"/>
      </w:tabs>
      <w:spacing w:after="0" w:line="240" w:lineRule="auto"/>
    </w:pPr>
  </w:style>
  <w:style w:type="character" w:customStyle="1" w:styleId="FooterChar">
    <w:name w:val="Footer Char"/>
    <w:link w:val="Footer"/>
    <w:uiPriority w:val="99"/>
    <w:rsid w:val="00357BFC"/>
    <w:rPr>
      <w:rFonts w:ascii="Times New Roman" w:hAnsi="Times New Roman"/>
      <w:szCs w:val="24"/>
      <w:lang w:val="en-NZ"/>
    </w:rPr>
  </w:style>
  <w:style w:type="paragraph" w:customStyle="1" w:styleId="FooterText">
    <w:name w:val="Footer Text"/>
    <w:basedOn w:val="HeaderText"/>
    <w:qFormat/>
    <w:rsid w:val="000918DB"/>
  </w:style>
  <w:style w:type="paragraph" w:styleId="BalloonText">
    <w:name w:val="Balloon Text"/>
    <w:basedOn w:val="Normal"/>
    <w:link w:val="BalloonTextChar"/>
    <w:uiPriority w:val="99"/>
    <w:semiHidden/>
    <w:unhideWhenUsed/>
    <w:rsid w:val="00357BF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7BFC"/>
    <w:rPr>
      <w:rFonts w:ascii="Tahoma" w:hAnsi="Tahoma" w:cs="Tahoma"/>
      <w:sz w:val="16"/>
      <w:szCs w:val="16"/>
      <w:lang w:val="en-NZ"/>
    </w:rPr>
  </w:style>
  <w:style w:type="table" w:styleId="TableGrid">
    <w:name w:val="Table Grid"/>
    <w:basedOn w:val="TableNormal"/>
    <w:uiPriority w:val="59"/>
    <w:rsid w:val="00357B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s">
    <w:name w:val="Bullets"/>
    <w:basedOn w:val="ListParagraph"/>
    <w:link w:val="BulletsChar"/>
    <w:qFormat/>
    <w:rsid w:val="000918DB"/>
    <w:pPr>
      <w:numPr>
        <w:numId w:val="2"/>
      </w:numPr>
      <w:tabs>
        <w:tab w:val="left" w:pos="851"/>
      </w:tabs>
    </w:pPr>
    <w:rPr>
      <w:rFonts w:cs="Segoe UI"/>
    </w:rPr>
  </w:style>
  <w:style w:type="character" w:customStyle="1" w:styleId="BulletsChar">
    <w:name w:val="Bullets Char"/>
    <w:link w:val="Bullets"/>
    <w:rsid w:val="000918DB"/>
    <w:rPr>
      <w:rFonts w:cs="Segoe UI"/>
      <w:sz w:val="22"/>
      <w:szCs w:val="22"/>
      <w:lang w:eastAsia="en-US"/>
    </w:rPr>
  </w:style>
  <w:style w:type="paragraph" w:customStyle="1" w:styleId="ItemHeading">
    <w:name w:val="Item Heading"/>
    <w:basedOn w:val="Normal"/>
    <w:qFormat/>
    <w:rsid w:val="000918DB"/>
    <w:rPr>
      <w:b/>
      <w:color w:val="A8B50A"/>
    </w:rPr>
  </w:style>
  <w:style w:type="paragraph" w:customStyle="1" w:styleId="HeaderText">
    <w:name w:val="Header Text"/>
    <w:basedOn w:val="Normal"/>
    <w:qFormat/>
    <w:rsid w:val="000918DB"/>
    <w:rPr>
      <w:i/>
    </w:rPr>
  </w:style>
  <w:style w:type="paragraph" w:customStyle="1" w:styleId="InsideTablesHeading">
    <w:name w:val="Inside Tables Heading"/>
    <w:basedOn w:val="Normal"/>
    <w:qFormat/>
    <w:rsid w:val="000918DB"/>
    <w:pPr>
      <w:tabs>
        <w:tab w:val="left" w:pos="2160"/>
      </w:tabs>
      <w:spacing w:before="60" w:after="60"/>
      <w:ind w:left="2160" w:hanging="2160"/>
    </w:pPr>
    <w:rPr>
      <w:b/>
      <w:bCs/>
    </w:rPr>
  </w:style>
  <w:style w:type="paragraph" w:customStyle="1" w:styleId="Numbering">
    <w:name w:val="Numbering"/>
    <w:basedOn w:val="ListParagraph"/>
    <w:qFormat/>
    <w:rsid w:val="000918DB"/>
    <w:pPr>
      <w:numPr>
        <w:numId w:val="3"/>
      </w:numPr>
    </w:pPr>
    <w:rPr>
      <w:rFonts w:cs="Segoe UI"/>
      <w:lang w:val="en-US"/>
    </w:rPr>
  </w:style>
  <w:style w:type="paragraph" w:customStyle="1" w:styleId="CEOItems">
    <w:name w:val="CEO Items"/>
    <w:basedOn w:val="Normal"/>
    <w:autoRedefine/>
    <w:rsid w:val="00E51057"/>
    <w:pPr>
      <w:autoSpaceDE w:val="0"/>
      <w:autoSpaceDN w:val="0"/>
      <w:adjustRightInd w:val="0"/>
      <w:spacing w:after="0" w:line="240" w:lineRule="auto"/>
      <w:ind w:left="306" w:hanging="306"/>
    </w:pPr>
    <w:rPr>
      <w:rFonts w:eastAsia="Times New Roman" w:cs="Calibri"/>
      <w:noProof/>
      <w:lang w:eastAsia="en-GB"/>
    </w:rPr>
  </w:style>
  <w:style w:type="character" w:styleId="CommentReference">
    <w:name w:val="annotation reference"/>
    <w:basedOn w:val="DefaultParagraphFont"/>
    <w:uiPriority w:val="99"/>
    <w:semiHidden/>
    <w:unhideWhenUsed/>
    <w:rsid w:val="006A7A8D"/>
    <w:rPr>
      <w:sz w:val="16"/>
      <w:szCs w:val="16"/>
    </w:rPr>
  </w:style>
  <w:style w:type="paragraph" w:styleId="CommentText">
    <w:name w:val="annotation text"/>
    <w:basedOn w:val="Normal"/>
    <w:link w:val="CommentTextChar"/>
    <w:uiPriority w:val="99"/>
    <w:unhideWhenUsed/>
    <w:rsid w:val="006A7A8D"/>
    <w:pPr>
      <w:spacing w:line="240" w:lineRule="auto"/>
    </w:pPr>
    <w:rPr>
      <w:sz w:val="20"/>
      <w:szCs w:val="20"/>
    </w:rPr>
  </w:style>
  <w:style w:type="character" w:customStyle="1" w:styleId="CommentTextChar">
    <w:name w:val="Comment Text Char"/>
    <w:basedOn w:val="DefaultParagraphFont"/>
    <w:link w:val="CommentText"/>
    <w:uiPriority w:val="99"/>
    <w:rsid w:val="006A7A8D"/>
    <w:rPr>
      <w:rFonts w:cs="Segoe UI"/>
      <w:lang w:eastAsia="en-US"/>
    </w:rPr>
  </w:style>
  <w:style w:type="paragraph" w:styleId="CommentSubject">
    <w:name w:val="annotation subject"/>
    <w:basedOn w:val="CommentText"/>
    <w:next w:val="CommentText"/>
    <w:link w:val="CommentSubjectChar"/>
    <w:uiPriority w:val="99"/>
    <w:semiHidden/>
    <w:unhideWhenUsed/>
    <w:rsid w:val="006A7A8D"/>
    <w:rPr>
      <w:b/>
      <w:bCs/>
    </w:rPr>
  </w:style>
  <w:style w:type="character" w:customStyle="1" w:styleId="CommentSubjectChar">
    <w:name w:val="Comment Subject Char"/>
    <w:basedOn w:val="CommentTextChar"/>
    <w:link w:val="CommentSubject"/>
    <w:uiPriority w:val="99"/>
    <w:semiHidden/>
    <w:rsid w:val="006A7A8D"/>
    <w:rPr>
      <w:rFonts w:cs="Segoe UI"/>
      <w:b/>
      <w:bCs/>
      <w:lang w:eastAsia="en-US"/>
    </w:rPr>
  </w:style>
  <w:style w:type="character" w:styleId="Hyperlink">
    <w:name w:val="Hyperlink"/>
    <w:basedOn w:val="DefaultParagraphFont"/>
    <w:uiPriority w:val="99"/>
    <w:unhideWhenUsed/>
    <w:rsid w:val="00F501FA"/>
    <w:rPr>
      <w:color w:val="0563C1" w:themeColor="hyperlink"/>
      <w:u w:val="single"/>
    </w:rPr>
  </w:style>
  <w:style w:type="character" w:customStyle="1" w:styleId="st1">
    <w:name w:val="st1"/>
    <w:basedOn w:val="DefaultParagraphFont"/>
    <w:rsid w:val="00EE6165"/>
  </w:style>
  <w:style w:type="paragraph" w:customStyle="1" w:styleId="Default">
    <w:name w:val="Default"/>
    <w:rsid w:val="00F93077"/>
    <w:pPr>
      <w:autoSpaceDE w:val="0"/>
      <w:autoSpaceDN w:val="0"/>
      <w:adjustRightInd w:val="0"/>
    </w:pPr>
    <w:rPr>
      <w:rFonts w:cs="Calibri"/>
      <w:color w:val="000000"/>
      <w:sz w:val="24"/>
      <w:szCs w:val="24"/>
    </w:rPr>
  </w:style>
  <w:style w:type="paragraph" w:styleId="Revision">
    <w:name w:val="Revision"/>
    <w:hidden/>
    <w:uiPriority w:val="99"/>
    <w:semiHidden/>
    <w:rsid w:val="00E85581"/>
    <w:rPr>
      <w:rFonts w:cs="Segoe U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30875">
      <w:bodyDiv w:val="1"/>
      <w:marLeft w:val="0"/>
      <w:marRight w:val="0"/>
      <w:marTop w:val="0"/>
      <w:marBottom w:val="0"/>
      <w:divBdr>
        <w:top w:val="none" w:sz="0" w:space="0" w:color="auto"/>
        <w:left w:val="none" w:sz="0" w:space="0" w:color="auto"/>
        <w:bottom w:val="none" w:sz="0" w:space="0" w:color="auto"/>
        <w:right w:val="none" w:sz="0" w:space="0" w:color="auto"/>
      </w:divBdr>
      <w:divsChild>
        <w:div w:id="1120144852">
          <w:marLeft w:val="0"/>
          <w:marRight w:val="0"/>
          <w:marTop w:val="0"/>
          <w:marBottom w:val="0"/>
          <w:divBdr>
            <w:top w:val="none" w:sz="0" w:space="0" w:color="auto"/>
            <w:left w:val="none" w:sz="0" w:space="0" w:color="auto"/>
            <w:bottom w:val="none" w:sz="0" w:space="0" w:color="auto"/>
            <w:right w:val="none" w:sz="0" w:space="0" w:color="auto"/>
          </w:divBdr>
          <w:divsChild>
            <w:div w:id="1744641598">
              <w:marLeft w:val="0"/>
              <w:marRight w:val="0"/>
              <w:marTop w:val="0"/>
              <w:marBottom w:val="0"/>
              <w:divBdr>
                <w:top w:val="none" w:sz="0" w:space="0" w:color="auto"/>
                <w:left w:val="none" w:sz="0" w:space="0" w:color="auto"/>
                <w:bottom w:val="none" w:sz="0" w:space="0" w:color="auto"/>
                <w:right w:val="none" w:sz="0" w:space="0" w:color="auto"/>
              </w:divBdr>
              <w:divsChild>
                <w:div w:id="1679698409">
                  <w:marLeft w:val="0"/>
                  <w:marRight w:val="0"/>
                  <w:marTop w:val="0"/>
                  <w:marBottom w:val="0"/>
                  <w:divBdr>
                    <w:top w:val="none" w:sz="0" w:space="0" w:color="auto"/>
                    <w:left w:val="none" w:sz="0" w:space="0" w:color="auto"/>
                    <w:bottom w:val="none" w:sz="0" w:space="0" w:color="auto"/>
                    <w:right w:val="none" w:sz="0" w:space="0" w:color="auto"/>
                  </w:divBdr>
                  <w:divsChild>
                    <w:div w:id="978727912">
                      <w:marLeft w:val="0"/>
                      <w:marRight w:val="0"/>
                      <w:marTop w:val="45"/>
                      <w:marBottom w:val="0"/>
                      <w:divBdr>
                        <w:top w:val="none" w:sz="0" w:space="0" w:color="auto"/>
                        <w:left w:val="none" w:sz="0" w:space="0" w:color="auto"/>
                        <w:bottom w:val="none" w:sz="0" w:space="0" w:color="auto"/>
                        <w:right w:val="none" w:sz="0" w:space="0" w:color="auto"/>
                      </w:divBdr>
                      <w:divsChild>
                        <w:div w:id="1764259963">
                          <w:marLeft w:val="0"/>
                          <w:marRight w:val="0"/>
                          <w:marTop w:val="0"/>
                          <w:marBottom w:val="0"/>
                          <w:divBdr>
                            <w:top w:val="none" w:sz="0" w:space="0" w:color="auto"/>
                            <w:left w:val="none" w:sz="0" w:space="0" w:color="auto"/>
                            <w:bottom w:val="none" w:sz="0" w:space="0" w:color="auto"/>
                            <w:right w:val="none" w:sz="0" w:space="0" w:color="auto"/>
                          </w:divBdr>
                          <w:divsChild>
                            <w:div w:id="2093769634">
                              <w:marLeft w:val="2070"/>
                              <w:marRight w:val="3960"/>
                              <w:marTop w:val="0"/>
                              <w:marBottom w:val="0"/>
                              <w:divBdr>
                                <w:top w:val="none" w:sz="0" w:space="0" w:color="auto"/>
                                <w:left w:val="none" w:sz="0" w:space="0" w:color="auto"/>
                                <w:bottom w:val="none" w:sz="0" w:space="0" w:color="auto"/>
                                <w:right w:val="none" w:sz="0" w:space="0" w:color="auto"/>
                              </w:divBdr>
                              <w:divsChild>
                                <w:div w:id="1539312891">
                                  <w:marLeft w:val="0"/>
                                  <w:marRight w:val="0"/>
                                  <w:marTop w:val="0"/>
                                  <w:marBottom w:val="0"/>
                                  <w:divBdr>
                                    <w:top w:val="none" w:sz="0" w:space="0" w:color="auto"/>
                                    <w:left w:val="none" w:sz="0" w:space="0" w:color="auto"/>
                                    <w:bottom w:val="none" w:sz="0" w:space="0" w:color="auto"/>
                                    <w:right w:val="none" w:sz="0" w:space="0" w:color="auto"/>
                                  </w:divBdr>
                                  <w:divsChild>
                                    <w:div w:id="1865291850">
                                      <w:marLeft w:val="0"/>
                                      <w:marRight w:val="0"/>
                                      <w:marTop w:val="0"/>
                                      <w:marBottom w:val="0"/>
                                      <w:divBdr>
                                        <w:top w:val="none" w:sz="0" w:space="0" w:color="auto"/>
                                        <w:left w:val="none" w:sz="0" w:space="0" w:color="auto"/>
                                        <w:bottom w:val="none" w:sz="0" w:space="0" w:color="auto"/>
                                        <w:right w:val="none" w:sz="0" w:space="0" w:color="auto"/>
                                      </w:divBdr>
                                      <w:divsChild>
                                        <w:div w:id="847251403">
                                          <w:marLeft w:val="0"/>
                                          <w:marRight w:val="0"/>
                                          <w:marTop w:val="0"/>
                                          <w:marBottom w:val="0"/>
                                          <w:divBdr>
                                            <w:top w:val="none" w:sz="0" w:space="0" w:color="auto"/>
                                            <w:left w:val="none" w:sz="0" w:space="0" w:color="auto"/>
                                            <w:bottom w:val="none" w:sz="0" w:space="0" w:color="auto"/>
                                            <w:right w:val="none" w:sz="0" w:space="0" w:color="auto"/>
                                          </w:divBdr>
                                          <w:divsChild>
                                            <w:div w:id="725643156">
                                              <w:marLeft w:val="0"/>
                                              <w:marRight w:val="0"/>
                                              <w:marTop w:val="90"/>
                                              <w:marBottom w:val="0"/>
                                              <w:divBdr>
                                                <w:top w:val="none" w:sz="0" w:space="0" w:color="auto"/>
                                                <w:left w:val="none" w:sz="0" w:space="0" w:color="auto"/>
                                                <w:bottom w:val="none" w:sz="0" w:space="0" w:color="auto"/>
                                                <w:right w:val="none" w:sz="0" w:space="0" w:color="auto"/>
                                              </w:divBdr>
                                              <w:divsChild>
                                                <w:div w:id="1718623385">
                                                  <w:marLeft w:val="0"/>
                                                  <w:marRight w:val="0"/>
                                                  <w:marTop w:val="0"/>
                                                  <w:marBottom w:val="0"/>
                                                  <w:divBdr>
                                                    <w:top w:val="none" w:sz="0" w:space="0" w:color="auto"/>
                                                    <w:left w:val="none" w:sz="0" w:space="0" w:color="auto"/>
                                                    <w:bottom w:val="none" w:sz="0" w:space="0" w:color="auto"/>
                                                    <w:right w:val="none" w:sz="0" w:space="0" w:color="auto"/>
                                                  </w:divBdr>
                                                  <w:divsChild>
                                                    <w:div w:id="1850754082">
                                                      <w:marLeft w:val="0"/>
                                                      <w:marRight w:val="0"/>
                                                      <w:marTop w:val="0"/>
                                                      <w:marBottom w:val="0"/>
                                                      <w:divBdr>
                                                        <w:top w:val="none" w:sz="0" w:space="0" w:color="auto"/>
                                                        <w:left w:val="none" w:sz="0" w:space="0" w:color="auto"/>
                                                        <w:bottom w:val="none" w:sz="0" w:space="0" w:color="auto"/>
                                                        <w:right w:val="none" w:sz="0" w:space="0" w:color="auto"/>
                                                      </w:divBdr>
                                                      <w:divsChild>
                                                        <w:div w:id="360471197">
                                                          <w:marLeft w:val="0"/>
                                                          <w:marRight w:val="0"/>
                                                          <w:marTop w:val="0"/>
                                                          <w:marBottom w:val="390"/>
                                                          <w:divBdr>
                                                            <w:top w:val="none" w:sz="0" w:space="0" w:color="auto"/>
                                                            <w:left w:val="none" w:sz="0" w:space="0" w:color="auto"/>
                                                            <w:bottom w:val="none" w:sz="0" w:space="0" w:color="auto"/>
                                                            <w:right w:val="none" w:sz="0" w:space="0" w:color="auto"/>
                                                          </w:divBdr>
                                                          <w:divsChild>
                                                            <w:div w:id="510490206">
                                                              <w:marLeft w:val="0"/>
                                                              <w:marRight w:val="0"/>
                                                              <w:marTop w:val="0"/>
                                                              <w:marBottom w:val="0"/>
                                                              <w:divBdr>
                                                                <w:top w:val="none" w:sz="0" w:space="0" w:color="auto"/>
                                                                <w:left w:val="none" w:sz="0" w:space="0" w:color="auto"/>
                                                                <w:bottom w:val="none" w:sz="0" w:space="0" w:color="auto"/>
                                                                <w:right w:val="none" w:sz="0" w:space="0" w:color="auto"/>
                                                              </w:divBdr>
                                                              <w:divsChild>
                                                                <w:div w:id="494760191">
                                                                  <w:marLeft w:val="0"/>
                                                                  <w:marRight w:val="0"/>
                                                                  <w:marTop w:val="0"/>
                                                                  <w:marBottom w:val="0"/>
                                                                  <w:divBdr>
                                                                    <w:top w:val="none" w:sz="0" w:space="0" w:color="auto"/>
                                                                    <w:left w:val="none" w:sz="0" w:space="0" w:color="auto"/>
                                                                    <w:bottom w:val="none" w:sz="0" w:space="0" w:color="auto"/>
                                                                    <w:right w:val="none" w:sz="0" w:space="0" w:color="auto"/>
                                                                  </w:divBdr>
                                                                  <w:divsChild>
                                                                    <w:div w:id="687214363">
                                                                      <w:marLeft w:val="0"/>
                                                                      <w:marRight w:val="0"/>
                                                                      <w:marTop w:val="0"/>
                                                                      <w:marBottom w:val="0"/>
                                                                      <w:divBdr>
                                                                        <w:top w:val="none" w:sz="0" w:space="0" w:color="auto"/>
                                                                        <w:left w:val="none" w:sz="0" w:space="0" w:color="auto"/>
                                                                        <w:bottom w:val="none" w:sz="0" w:space="0" w:color="auto"/>
                                                                        <w:right w:val="none" w:sz="0" w:space="0" w:color="auto"/>
                                                                      </w:divBdr>
                                                                      <w:divsChild>
                                                                        <w:div w:id="1244608610">
                                                                          <w:marLeft w:val="0"/>
                                                                          <w:marRight w:val="0"/>
                                                                          <w:marTop w:val="0"/>
                                                                          <w:marBottom w:val="0"/>
                                                                          <w:divBdr>
                                                                            <w:top w:val="none" w:sz="0" w:space="0" w:color="auto"/>
                                                                            <w:left w:val="none" w:sz="0" w:space="0" w:color="auto"/>
                                                                            <w:bottom w:val="none" w:sz="0" w:space="0" w:color="auto"/>
                                                                            <w:right w:val="none" w:sz="0" w:space="0" w:color="auto"/>
                                                                          </w:divBdr>
                                                                          <w:divsChild>
                                                                            <w:div w:id="1144812053">
                                                                              <w:marLeft w:val="0"/>
                                                                              <w:marRight w:val="0"/>
                                                                              <w:marTop w:val="0"/>
                                                                              <w:marBottom w:val="0"/>
                                                                              <w:divBdr>
                                                                                <w:top w:val="none" w:sz="0" w:space="0" w:color="auto"/>
                                                                                <w:left w:val="none" w:sz="0" w:space="0" w:color="auto"/>
                                                                                <w:bottom w:val="none" w:sz="0" w:space="0" w:color="auto"/>
                                                                                <w:right w:val="none" w:sz="0" w:space="0" w:color="auto"/>
                                                                              </w:divBdr>
                                                                              <w:divsChild>
                                                                                <w:div w:id="1071778612">
                                                                                  <w:marLeft w:val="0"/>
                                                                                  <w:marRight w:val="0"/>
                                                                                  <w:marTop w:val="0"/>
                                                                                  <w:marBottom w:val="0"/>
                                                                                  <w:divBdr>
                                                                                    <w:top w:val="none" w:sz="0" w:space="0" w:color="auto"/>
                                                                                    <w:left w:val="none" w:sz="0" w:space="0" w:color="auto"/>
                                                                                    <w:bottom w:val="none" w:sz="0" w:space="0" w:color="auto"/>
                                                                                    <w:right w:val="none" w:sz="0" w:space="0" w:color="auto"/>
                                                                                  </w:divBdr>
                                                                                  <w:divsChild>
                                                                                    <w:div w:id="225916223">
                                                                                      <w:marLeft w:val="0"/>
                                                                                      <w:marRight w:val="0"/>
                                                                                      <w:marTop w:val="0"/>
                                                                                      <w:marBottom w:val="0"/>
                                                                                      <w:divBdr>
                                                                                        <w:top w:val="none" w:sz="0" w:space="0" w:color="auto"/>
                                                                                        <w:left w:val="none" w:sz="0" w:space="0" w:color="auto"/>
                                                                                        <w:bottom w:val="none" w:sz="0" w:space="0" w:color="auto"/>
                                                                                        <w:right w:val="none" w:sz="0" w:space="0" w:color="auto"/>
                                                                                      </w:divBdr>
                                                                                      <w:divsChild>
                                                                                        <w:div w:id="1217738583">
                                                                                          <w:marLeft w:val="0"/>
                                                                                          <w:marRight w:val="0"/>
                                                                                          <w:marTop w:val="0"/>
                                                                                          <w:marBottom w:val="0"/>
                                                                                          <w:divBdr>
                                                                                            <w:top w:val="none" w:sz="0" w:space="0" w:color="auto"/>
                                                                                            <w:left w:val="none" w:sz="0" w:space="0" w:color="auto"/>
                                                                                            <w:bottom w:val="none" w:sz="0" w:space="0" w:color="auto"/>
                                                                                            <w:right w:val="none" w:sz="0" w:space="0" w:color="auto"/>
                                                                                          </w:divBdr>
                                                                                          <w:divsChild>
                                                                                            <w:div w:id="60493386">
                                                                                              <w:marLeft w:val="0"/>
                                                                                              <w:marRight w:val="0"/>
                                                                                              <w:marTop w:val="0"/>
                                                                                              <w:marBottom w:val="0"/>
                                                                                              <w:divBdr>
                                                                                                <w:top w:val="none" w:sz="0" w:space="0" w:color="auto"/>
                                                                                                <w:left w:val="none" w:sz="0" w:space="0" w:color="auto"/>
                                                                                                <w:bottom w:val="none" w:sz="0" w:space="0" w:color="auto"/>
                                                                                                <w:right w:val="none" w:sz="0" w:space="0" w:color="auto"/>
                                                                                              </w:divBdr>
                                                                                              <w:divsChild>
                                                                                                <w:div w:id="522325233">
                                                                                                  <w:marLeft w:val="0"/>
                                                                                                  <w:marRight w:val="0"/>
                                                                                                  <w:marTop w:val="0"/>
                                                                                                  <w:marBottom w:val="0"/>
                                                                                                  <w:divBdr>
                                                                                                    <w:top w:val="none" w:sz="0" w:space="0" w:color="auto"/>
                                                                                                    <w:left w:val="none" w:sz="0" w:space="0" w:color="auto"/>
                                                                                                    <w:bottom w:val="none" w:sz="0" w:space="0" w:color="auto"/>
                                                                                                    <w:right w:val="none" w:sz="0" w:space="0" w:color="auto"/>
                                                                                                  </w:divBdr>
                                                                                                  <w:divsChild>
                                                                                                    <w:div w:id="216166866">
                                                                                                      <w:marLeft w:val="0"/>
                                                                                                      <w:marRight w:val="0"/>
                                                                                                      <w:marTop w:val="0"/>
                                                                                                      <w:marBottom w:val="0"/>
                                                                                                      <w:divBdr>
                                                                                                        <w:top w:val="none" w:sz="0" w:space="0" w:color="auto"/>
                                                                                                        <w:left w:val="none" w:sz="0" w:space="0" w:color="auto"/>
                                                                                                        <w:bottom w:val="none" w:sz="0" w:space="0" w:color="auto"/>
                                                                                                        <w:right w:val="none" w:sz="0" w:space="0" w:color="auto"/>
                                                                                                      </w:divBdr>
                                                                                                      <w:divsChild>
                                                                                                        <w:div w:id="557938860">
                                                                                                          <w:marLeft w:val="0"/>
                                                                                                          <w:marRight w:val="0"/>
                                                                                                          <w:marTop w:val="0"/>
                                                                                                          <w:marBottom w:val="0"/>
                                                                                                          <w:divBdr>
                                                                                                            <w:top w:val="none" w:sz="0" w:space="0" w:color="auto"/>
                                                                                                            <w:left w:val="none" w:sz="0" w:space="0" w:color="auto"/>
                                                                                                            <w:bottom w:val="none" w:sz="0" w:space="0" w:color="auto"/>
                                                                                                            <w:right w:val="none" w:sz="0" w:space="0" w:color="auto"/>
                                                                                                          </w:divBdr>
                                                                                                          <w:divsChild>
                                                                                                            <w:div w:id="1247493065">
                                                                                                              <w:marLeft w:val="300"/>
                                                                                                              <w:marRight w:val="0"/>
                                                                                                              <w:marTop w:val="0"/>
                                                                                                              <w:marBottom w:val="0"/>
                                                                                                              <w:divBdr>
                                                                                                                <w:top w:val="none" w:sz="0" w:space="0" w:color="auto"/>
                                                                                                                <w:left w:val="none" w:sz="0" w:space="0" w:color="auto"/>
                                                                                                                <w:bottom w:val="none" w:sz="0" w:space="0" w:color="auto"/>
                                                                                                                <w:right w:val="none" w:sz="0" w:space="0" w:color="auto"/>
                                                                                                              </w:divBdr>
                                                                                                              <w:divsChild>
                                                                                                                <w:div w:id="886793622">
                                                                                                                  <w:marLeft w:val="-195"/>
                                                                                                                  <w:marRight w:val="0"/>
                                                                                                                  <w:marTop w:val="0"/>
                                                                                                                  <w:marBottom w:val="0"/>
                                                                                                                  <w:divBdr>
                                                                                                                    <w:top w:val="none" w:sz="0" w:space="0" w:color="auto"/>
                                                                                                                    <w:left w:val="none" w:sz="0" w:space="0" w:color="auto"/>
                                                                                                                    <w:bottom w:val="none" w:sz="0" w:space="0" w:color="auto"/>
                                                                                                                    <w:right w:val="none" w:sz="0" w:space="0" w:color="auto"/>
                                                                                                                  </w:divBdr>
                                                                                                                  <w:divsChild>
                                                                                                                    <w:div w:id="1950699927">
                                                                                                                      <w:marLeft w:val="0"/>
                                                                                                                      <w:marRight w:val="0"/>
                                                                                                                      <w:marTop w:val="0"/>
                                                                                                                      <w:marBottom w:val="0"/>
                                                                                                                      <w:divBdr>
                                                                                                                        <w:top w:val="none" w:sz="0" w:space="0" w:color="auto"/>
                                                                                                                        <w:left w:val="none" w:sz="0" w:space="0" w:color="auto"/>
                                                                                                                        <w:bottom w:val="none" w:sz="0" w:space="0" w:color="auto"/>
                                                                                                                        <w:right w:val="none" w:sz="0" w:space="0" w:color="auto"/>
                                                                                                                      </w:divBdr>
                                                                                                                      <w:divsChild>
                                                                                                                        <w:div w:id="68843535">
                                                                                                                          <w:marLeft w:val="0"/>
                                                                                                                          <w:marRight w:val="0"/>
                                                                                                                          <w:marTop w:val="0"/>
                                                                                                                          <w:marBottom w:val="0"/>
                                                                                                                          <w:divBdr>
                                                                                                                            <w:top w:val="none" w:sz="0" w:space="0" w:color="auto"/>
                                                                                                                            <w:left w:val="none" w:sz="0" w:space="0" w:color="auto"/>
                                                                                                                            <w:bottom w:val="none" w:sz="0" w:space="0" w:color="auto"/>
                                                                                                                            <w:right w:val="none" w:sz="0" w:space="0" w:color="auto"/>
                                                                                                                          </w:divBdr>
                                                                                                                          <w:divsChild>
                                                                                                                            <w:div w:id="181451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59151282">
      <w:bodyDiv w:val="1"/>
      <w:marLeft w:val="0"/>
      <w:marRight w:val="0"/>
      <w:marTop w:val="0"/>
      <w:marBottom w:val="0"/>
      <w:divBdr>
        <w:top w:val="none" w:sz="0" w:space="0" w:color="auto"/>
        <w:left w:val="none" w:sz="0" w:space="0" w:color="auto"/>
        <w:bottom w:val="none" w:sz="0" w:space="0" w:color="auto"/>
        <w:right w:val="none" w:sz="0" w:space="0" w:color="auto"/>
      </w:divBdr>
    </w:div>
    <w:div w:id="669257055">
      <w:bodyDiv w:val="1"/>
      <w:marLeft w:val="0"/>
      <w:marRight w:val="0"/>
      <w:marTop w:val="0"/>
      <w:marBottom w:val="0"/>
      <w:divBdr>
        <w:top w:val="none" w:sz="0" w:space="0" w:color="auto"/>
        <w:left w:val="none" w:sz="0" w:space="0" w:color="auto"/>
        <w:bottom w:val="none" w:sz="0" w:space="0" w:color="auto"/>
        <w:right w:val="none" w:sz="0" w:space="0" w:color="auto"/>
      </w:divBdr>
    </w:div>
    <w:div w:id="978531638">
      <w:bodyDiv w:val="1"/>
      <w:marLeft w:val="0"/>
      <w:marRight w:val="0"/>
      <w:marTop w:val="0"/>
      <w:marBottom w:val="0"/>
      <w:divBdr>
        <w:top w:val="none" w:sz="0" w:space="0" w:color="auto"/>
        <w:left w:val="none" w:sz="0" w:space="0" w:color="auto"/>
        <w:bottom w:val="none" w:sz="0" w:space="0" w:color="auto"/>
        <w:right w:val="none" w:sz="0" w:space="0" w:color="auto"/>
      </w:divBdr>
    </w:div>
    <w:div w:id="1303118523">
      <w:bodyDiv w:val="1"/>
      <w:marLeft w:val="0"/>
      <w:marRight w:val="0"/>
      <w:marTop w:val="0"/>
      <w:marBottom w:val="0"/>
      <w:divBdr>
        <w:top w:val="none" w:sz="0" w:space="0" w:color="auto"/>
        <w:left w:val="none" w:sz="0" w:space="0" w:color="auto"/>
        <w:bottom w:val="none" w:sz="0" w:space="0" w:color="auto"/>
        <w:right w:val="none" w:sz="0" w:space="0" w:color="auto"/>
      </w:divBdr>
    </w:div>
    <w:div w:id="1354380586">
      <w:bodyDiv w:val="1"/>
      <w:marLeft w:val="0"/>
      <w:marRight w:val="0"/>
      <w:marTop w:val="0"/>
      <w:marBottom w:val="0"/>
      <w:divBdr>
        <w:top w:val="none" w:sz="0" w:space="0" w:color="auto"/>
        <w:left w:val="none" w:sz="0" w:space="0" w:color="auto"/>
        <w:bottom w:val="none" w:sz="0" w:space="0" w:color="auto"/>
        <w:right w:val="none" w:sz="0" w:space="0" w:color="auto"/>
      </w:divBdr>
    </w:div>
    <w:div w:id="1375084821">
      <w:bodyDiv w:val="1"/>
      <w:marLeft w:val="0"/>
      <w:marRight w:val="0"/>
      <w:marTop w:val="0"/>
      <w:marBottom w:val="0"/>
      <w:divBdr>
        <w:top w:val="none" w:sz="0" w:space="0" w:color="auto"/>
        <w:left w:val="none" w:sz="0" w:space="0" w:color="auto"/>
        <w:bottom w:val="none" w:sz="0" w:space="0" w:color="auto"/>
        <w:right w:val="none" w:sz="0" w:space="0" w:color="auto"/>
      </w:divBdr>
    </w:div>
    <w:div w:id="1725368520">
      <w:bodyDiv w:val="1"/>
      <w:marLeft w:val="0"/>
      <w:marRight w:val="0"/>
      <w:marTop w:val="0"/>
      <w:marBottom w:val="0"/>
      <w:divBdr>
        <w:top w:val="none" w:sz="0" w:space="0" w:color="auto"/>
        <w:left w:val="none" w:sz="0" w:space="0" w:color="auto"/>
        <w:bottom w:val="none" w:sz="0" w:space="0" w:color="auto"/>
        <w:right w:val="none" w:sz="0" w:space="0" w:color="auto"/>
      </w:divBdr>
    </w:div>
    <w:div w:id="1861550167">
      <w:bodyDiv w:val="1"/>
      <w:marLeft w:val="0"/>
      <w:marRight w:val="0"/>
      <w:marTop w:val="0"/>
      <w:marBottom w:val="0"/>
      <w:divBdr>
        <w:top w:val="none" w:sz="0" w:space="0" w:color="auto"/>
        <w:left w:val="none" w:sz="0" w:space="0" w:color="auto"/>
        <w:bottom w:val="none" w:sz="0" w:space="0" w:color="auto"/>
        <w:right w:val="none" w:sz="0" w:space="0" w:color="auto"/>
      </w:divBdr>
    </w:div>
    <w:div w:id="1902209662">
      <w:bodyDiv w:val="1"/>
      <w:marLeft w:val="0"/>
      <w:marRight w:val="0"/>
      <w:marTop w:val="0"/>
      <w:marBottom w:val="0"/>
      <w:divBdr>
        <w:top w:val="none" w:sz="0" w:space="0" w:color="auto"/>
        <w:left w:val="none" w:sz="0" w:space="0" w:color="auto"/>
        <w:bottom w:val="none" w:sz="0" w:space="0" w:color="auto"/>
        <w:right w:val="none" w:sz="0" w:space="0" w:color="auto"/>
      </w:divBdr>
    </w:div>
    <w:div w:id="1938555347">
      <w:bodyDiv w:val="1"/>
      <w:marLeft w:val="0"/>
      <w:marRight w:val="0"/>
      <w:marTop w:val="0"/>
      <w:marBottom w:val="0"/>
      <w:divBdr>
        <w:top w:val="none" w:sz="0" w:space="0" w:color="auto"/>
        <w:left w:val="none" w:sz="0" w:space="0" w:color="auto"/>
        <w:bottom w:val="none" w:sz="0" w:space="0" w:color="auto"/>
        <w:right w:val="none" w:sz="0" w:space="0" w:color="auto"/>
      </w:divBdr>
    </w:div>
    <w:div w:id="2046785816">
      <w:bodyDiv w:val="1"/>
      <w:marLeft w:val="0"/>
      <w:marRight w:val="0"/>
      <w:marTop w:val="0"/>
      <w:marBottom w:val="0"/>
      <w:divBdr>
        <w:top w:val="none" w:sz="0" w:space="0" w:color="auto"/>
        <w:left w:val="none" w:sz="0" w:space="0" w:color="auto"/>
        <w:bottom w:val="none" w:sz="0" w:space="0" w:color="auto"/>
        <w:right w:val="none" w:sz="0" w:space="0" w:color="auto"/>
      </w:divBdr>
    </w:div>
    <w:div w:id="214430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075E87-1548-4934-8BF4-DA742CD13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970</Words>
  <Characters>5529</Characters>
  <Application>Microsoft Office Word</Application>
  <DocSecurity>4</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Central TAS</Company>
  <LinksUpToDate>false</LinksUpToDate>
  <CharactersWithSpaces>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jmulvey</dc:creator>
  <cp:keywords/>
  <cp:lastModifiedBy>Lyn-Elizabeth Schofield</cp:lastModifiedBy>
  <cp:revision>2</cp:revision>
  <cp:lastPrinted>2017-05-22T22:17:00Z</cp:lastPrinted>
  <dcterms:created xsi:type="dcterms:W3CDTF">2019-07-14T21:23:00Z</dcterms:created>
  <dcterms:modified xsi:type="dcterms:W3CDTF">2019-07-14T21:23:00Z</dcterms:modified>
</cp:coreProperties>
</file>